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21ED14D0"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45066A81" w14:textId="77777777" w:rsidR="00BB7BC1" w:rsidRDefault="00BB7BC1" w:rsidP="003B0DFA">
            <w:pPr>
              <w:rPr>
                <w:rFonts w:cs="Arial"/>
                <w:b/>
              </w:rPr>
            </w:pPr>
          </w:p>
          <w:p w14:paraId="2230AAA3" w14:textId="77777777" w:rsidR="009E636C" w:rsidRPr="009E636C" w:rsidRDefault="009E636C" w:rsidP="009E636C">
            <w:pPr>
              <w:rPr>
                <w:rFonts w:cs="Arial"/>
              </w:rPr>
            </w:pPr>
          </w:p>
          <w:p w14:paraId="400EE58A" w14:textId="77777777" w:rsidR="009E636C" w:rsidRPr="009E636C" w:rsidRDefault="009E636C" w:rsidP="009E636C">
            <w:pPr>
              <w:rPr>
                <w:rFonts w:cs="Arial"/>
              </w:rPr>
            </w:pPr>
          </w:p>
          <w:p w14:paraId="1688AD10" w14:textId="77777777" w:rsidR="009E636C" w:rsidRPr="009E636C" w:rsidRDefault="009E636C" w:rsidP="009E636C">
            <w:pPr>
              <w:rPr>
                <w:rFonts w:cs="Arial"/>
              </w:rPr>
            </w:pPr>
          </w:p>
          <w:p w14:paraId="1463EEB2" w14:textId="77777777" w:rsidR="009E636C" w:rsidRPr="009E636C" w:rsidRDefault="009E636C" w:rsidP="009E636C">
            <w:pPr>
              <w:rPr>
                <w:rFonts w:cs="Arial"/>
              </w:rPr>
            </w:pPr>
          </w:p>
          <w:p w14:paraId="58C8D8C3" w14:textId="77777777" w:rsidR="009E636C" w:rsidRPr="009E636C" w:rsidRDefault="009E636C" w:rsidP="009E636C">
            <w:pPr>
              <w:rPr>
                <w:rFonts w:cs="Arial"/>
              </w:rPr>
            </w:pPr>
          </w:p>
          <w:p w14:paraId="2C30903A" w14:textId="77777777" w:rsidR="009E636C" w:rsidRPr="009E636C" w:rsidRDefault="009E636C" w:rsidP="009E636C">
            <w:pPr>
              <w:rPr>
                <w:rFonts w:cs="Arial"/>
              </w:rPr>
            </w:pPr>
          </w:p>
          <w:p w14:paraId="5E19BD50" w14:textId="77777777" w:rsidR="009E636C" w:rsidRPr="009E636C" w:rsidRDefault="009E636C" w:rsidP="009E636C">
            <w:pPr>
              <w:rPr>
                <w:rFonts w:cs="Arial"/>
              </w:rPr>
            </w:pPr>
          </w:p>
          <w:p w14:paraId="1C808167" w14:textId="77777777" w:rsidR="009E636C" w:rsidRPr="009E636C" w:rsidRDefault="009E636C" w:rsidP="009E636C">
            <w:pPr>
              <w:rPr>
                <w:rFonts w:cs="Arial"/>
              </w:rPr>
            </w:pPr>
          </w:p>
          <w:p w14:paraId="08F11002" w14:textId="77777777" w:rsidR="009E636C" w:rsidRPr="009E636C" w:rsidRDefault="009E636C" w:rsidP="009E636C">
            <w:pPr>
              <w:rPr>
                <w:rFonts w:cs="Arial"/>
              </w:rPr>
            </w:pPr>
          </w:p>
          <w:p w14:paraId="22FFCA0F" w14:textId="77777777" w:rsidR="009E636C" w:rsidRPr="009E636C" w:rsidRDefault="009E636C" w:rsidP="009E636C">
            <w:pPr>
              <w:rPr>
                <w:rFonts w:cs="Arial"/>
              </w:rPr>
            </w:pPr>
          </w:p>
          <w:p w14:paraId="49F7772B" w14:textId="77777777" w:rsidR="009E636C" w:rsidRPr="009E636C" w:rsidRDefault="009E636C" w:rsidP="009E636C">
            <w:pPr>
              <w:rPr>
                <w:rFonts w:cs="Arial"/>
              </w:rPr>
            </w:pPr>
          </w:p>
          <w:p w14:paraId="35A37EAB" w14:textId="77777777" w:rsidR="009E636C" w:rsidRPr="009E636C" w:rsidRDefault="009E636C" w:rsidP="009E636C">
            <w:pPr>
              <w:rPr>
                <w:rFonts w:cs="Arial"/>
              </w:rPr>
            </w:pPr>
          </w:p>
          <w:p w14:paraId="5C3F3BFD" w14:textId="77777777" w:rsidR="009E636C" w:rsidRPr="009E636C" w:rsidRDefault="009E636C" w:rsidP="009E636C">
            <w:pPr>
              <w:rPr>
                <w:rFonts w:cs="Arial"/>
              </w:rPr>
            </w:pPr>
          </w:p>
          <w:p w14:paraId="00ED38E6" w14:textId="77777777" w:rsidR="009E636C" w:rsidRPr="009E636C" w:rsidRDefault="009E636C" w:rsidP="009E636C">
            <w:pPr>
              <w:rPr>
                <w:rFonts w:cs="Arial"/>
              </w:rPr>
            </w:pPr>
          </w:p>
          <w:p w14:paraId="27AC76D2" w14:textId="77777777" w:rsidR="009E636C" w:rsidRPr="009E636C" w:rsidRDefault="009E636C" w:rsidP="009E636C">
            <w:pPr>
              <w:rPr>
                <w:rFonts w:cs="Arial"/>
              </w:rPr>
            </w:pPr>
          </w:p>
          <w:p w14:paraId="1E5710A9" w14:textId="77777777" w:rsidR="009E636C" w:rsidRPr="009E636C" w:rsidRDefault="009E636C" w:rsidP="009E636C">
            <w:pPr>
              <w:rPr>
                <w:rFonts w:cs="Arial"/>
              </w:rPr>
            </w:pPr>
          </w:p>
          <w:p w14:paraId="0D26F57B" w14:textId="77777777" w:rsidR="009E636C" w:rsidRPr="009E636C" w:rsidRDefault="009E636C" w:rsidP="009E636C">
            <w:pPr>
              <w:rPr>
                <w:rFonts w:cs="Arial"/>
              </w:rPr>
            </w:pPr>
          </w:p>
          <w:p w14:paraId="2AA435DB" w14:textId="77777777" w:rsidR="009E636C" w:rsidRPr="009E636C" w:rsidRDefault="009E636C" w:rsidP="009E636C">
            <w:pPr>
              <w:rPr>
                <w:rFonts w:cs="Arial"/>
              </w:rPr>
            </w:pPr>
          </w:p>
          <w:p w14:paraId="78B2DD4C" w14:textId="77777777" w:rsidR="009E636C" w:rsidRPr="009E636C" w:rsidRDefault="009E636C" w:rsidP="009E636C">
            <w:pPr>
              <w:rPr>
                <w:rFonts w:cs="Arial"/>
              </w:rPr>
            </w:pPr>
          </w:p>
          <w:p w14:paraId="00E0A0CA" w14:textId="77777777" w:rsidR="009E636C" w:rsidRPr="009E636C" w:rsidRDefault="009E636C" w:rsidP="009E636C">
            <w:pPr>
              <w:rPr>
                <w:rFonts w:cs="Arial"/>
              </w:rPr>
            </w:pPr>
          </w:p>
          <w:p w14:paraId="44851E1B" w14:textId="77777777" w:rsidR="009E636C" w:rsidRPr="009E636C" w:rsidRDefault="009E636C" w:rsidP="009E636C">
            <w:pPr>
              <w:rPr>
                <w:rFonts w:cs="Arial"/>
              </w:rPr>
            </w:pPr>
          </w:p>
          <w:p w14:paraId="41E0B88B" w14:textId="77777777" w:rsidR="009E636C" w:rsidRPr="009E636C" w:rsidRDefault="009E636C" w:rsidP="009E636C">
            <w:pPr>
              <w:rPr>
                <w:rFonts w:cs="Arial"/>
              </w:rPr>
            </w:pPr>
          </w:p>
          <w:p w14:paraId="65147D6B" w14:textId="77777777" w:rsidR="009E636C" w:rsidRPr="009E636C" w:rsidRDefault="009E636C" w:rsidP="009E636C">
            <w:pPr>
              <w:rPr>
                <w:rFonts w:cs="Arial"/>
              </w:rPr>
            </w:pPr>
          </w:p>
          <w:p w14:paraId="5E1C524D" w14:textId="77777777" w:rsidR="009E636C" w:rsidRDefault="009E636C" w:rsidP="009E636C">
            <w:pPr>
              <w:rPr>
                <w:rFonts w:cs="Arial"/>
                <w:b/>
              </w:rPr>
            </w:pPr>
          </w:p>
          <w:p w14:paraId="7F8E4B68" w14:textId="77777777" w:rsidR="009E636C" w:rsidRDefault="009E636C" w:rsidP="00362A26">
            <w:pPr>
              <w:jc w:val="right"/>
              <w:rPr>
                <w:rFonts w:cs="Arial"/>
              </w:rPr>
            </w:pPr>
          </w:p>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10EFC327"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91E7812" w14:textId="77777777" w:rsidR="008C14E7" w:rsidRPr="008C14E7" w:rsidRDefault="008C14E7" w:rsidP="008C14E7"/>
          <w:p w14:paraId="00F140A1" w14:textId="77777777" w:rsidR="008C14E7" w:rsidRPr="008C14E7" w:rsidRDefault="008C14E7" w:rsidP="008C14E7"/>
          <w:p w14:paraId="42491E28" w14:textId="77777777" w:rsidR="008C14E7" w:rsidRPr="008C14E7" w:rsidRDefault="008C14E7" w:rsidP="008C14E7"/>
          <w:p w14:paraId="0A16AAD2" w14:textId="77777777" w:rsidR="008C14E7" w:rsidRPr="008C14E7" w:rsidRDefault="008C14E7" w:rsidP="008C14E7"/>
          <w:p w14:paraId="22A3E167" w14:textId="77777777" w:rsidR="008C14E7" w:rsidRPr="008C14E7" w:rsidRDefault="008C14E7" w:rsidP="008C14E7"/>
          <w:p w14:paraId="040AFF38" w14:textId="77777777" w:rsidR="008C14E7" w:rsidRPr="008C14E7" w:rsidRDefault="008C14E7" w:rsidP="008C14E7"/>
          <w:p w14:paraId="34EDAFCE" w14:textId="77777777" w:rsidR="008C14E7" w:rsidRPr="008C14E7" w:rsidRDefault="008C14E7" w:rsidP="008C14E7"/>
          <w:p w14:paraId="1D7E4EF9" w14:textId="77777777" w:rsidR="008C14E7" w:rsidRPr="008C14E7" w:rsidRDefault="008C14E7" w:rsidP="008C14E7"/>
          <w:p w14:paraId="11A877D5" w14:textId="77777777" w:rsidR="008C14E7" w:rsidRPr="008C14E7" w:rsidRDefault="008C14E7" w:rsidP="008C14E7"/>
          <w:p w14:paraId="0709E3E6" w14:textId="77777777" w:rsidR="008C14E7" w:rsidRPr="008C14E7" w:rsidRDefault="008C14E7" w:rsidP="008C14E7"/>
          <w:p w14:paraId="2178A6E7" w14:textId="77777777" w:rsidR="008C14E7" w:rsidRPr="008C14E7" w:rsidRDefault="008C14E7" w:rsidP="008C14E7"/>
          <w:p w14:paraId="2CA7B62C" w14:textId="77777777" w:rsidR="008C14E7" w:rsidRPr="008C14E7" w:rsidRDefault="008C14E7" w:rsidP="008C14E7"/>
          <w:p w14:paraId="3904900D" w14:textId="77777777" w:rsidR="008C14E7" w:rsidRPr="008C14E7" w:rsidRDefault="008C14E7" w:rsidP="008C14E7"/>
          <w:p w14:paraId="7F1702EF" w14:textId="77777777" w:rsidR="008C14E7" w:rsidRPr="008C14E7" w:rsidRDefault="008C14E7" w:rsidP="008C14E7"/>
          <w:p w14:paraId="30D87E37" w14:textId="77777777" w:rsidR="008C14E7" w:rsidRPr="008C14E7" w:rsidRDefault="008C14E7" w:rsidP="008C14E7"/>
          <w:p w14:paraId="7C6ED353" w14:textId="77777777" w:rsidR="008C14E7" w:rsidRPr="008C14E7" w:rsidRDefault="008C14E7" w:rsidP="008C14E7"/>
          <w:p w14:paraId="42AE2511" w14:textId="77777777" w:rsidR="008C14E7" w:rsidRPr="008C14E7" w:rsidRDefault="008C14E7" w:rsidP="008C14E7"/>
          <w:p w14:paraId="2DD0D837" w14:textId="77777777" w:rsidR="008C14E7" w:rsidRPr="008C14E7" w:rsidRDefault="008C14E7" w:rsidP="008C14E7"/>
          <w:p w14:paraId="4003840E" w14:textId="77777777" w:rsidR="008C14E7" w:rsidRPr="008C14E7" w:rsidRDefault="008C14E7" w:rsidP="008C14E7"/>
          <w:p w14:paraId="61EDF143" w14:textId="77777777" w:rsidR="008C14E7" w:rsidRPr="008C14E7" w:rsidRDefault="008C14E7" w:rsidP="008C14E7"/>
          <w:p w14:paraId="004D91ED" w14:textId="77777777" w:rsidR="008C14E7" w:rsidRPr="008C14E7" w:rsidRDefault="008C14E7" w:rsidP="008C14E7"/>
          <w:p w14:paraId="3AE3EADE" w14:textId="77777777" w:rsidR="008C14E7" w:rsidRPr="008C14E7" w:rsidRDefault="008C14E7" w:rsidP="008C14E7"/>
          <w:p w14:paraId="54B62236" w14:textId="77777777" w:rsidR="008C14E7" w:rsidRPr="008C14E7" w:rsidRDefault="008C14E7" w:rsidP="008C14E7"/>
          <w:p w14:paraId="6A4B587E" w14:textId="77777777" w:rsidR="008C14E7" w:rsidRPr="008C14E7" w:rsidRDefault="008C14E7" w:rsidP="008C14E7"/>
          <w:p w14:paraId="678EC2AC" w14:textId="77777777" w:rsidR="008C14E7" w:rsidRPr="008C14E7" w:rsidRDefault="008C14E7" w:rsidP="008C14E7"/>
          <w:p w14:paraId="75DD806F" w14:textId="6ACF25B6" w:rsidR="002510FF" w:rsidRPr="002510FF" w:rsidRDefault="008C14E7" w:rsidP="009A2CEB">
            <w:pPr>
              <w:tabs>
                <w:tab w:val="left" w:pos="1742"/>
                <w:tab w:val="left" w:pos="2180"/>
              </w:tabs>
            </w:pPr>
            <w:r>
              <w:tab/>
            </w:r>
            <w:r w:rsidR="0085718B">
              <w:tab/>
            </w:r>
          </w:p>
        </w:tc>
      </w:tr>
      <w:tr w:rsidR="00BB7BC1" w:rsidRPr="007E0B31" w14:paraId="65980C45" w14:textId="77777777" w:rsidTr="490DE6A8">
        <w:trPr>
          <w:cantSplit/>
        </w:trPr>
        <w:tc>
          <w:tcPr>
            <w:tcW w:w="2884" w:type="dxa"/>
          </w:tcPr>
          <w:p w14:paraId="27E6A02B" w14:textId="77777777" w:rsidR="00BB7BC1" w:rsidRDefault="00BB7BC1" w:rsidP="00BB7BC1">
            <w:pPr>
              <w:pStyle w:val="Arial11Bold"/>
              <w:rPr>
                <w:rFonts w:cs="Arial"/>
              </w:rPr>
            </w:pPr>
            <w:r w:rsidRPr="002510FF">
              <w:rPr>
                <w:rFonts w:cs="Arial"/>
              </w:rPr>
              <w:lastRenderedPageBreak/>
              <w:t>Active Control Based Power</w:t>
            </w:r>
          </w:p>
          <w:p w14:paraId="559B5E92" w14:textId="77777777" w:rsidR="009E636C" w:rsidRPr="009E636C" w:rsidRDefault="009E636C" w:rsidP="009E636C"/>
          <w:p w14:paraId="4487F5C8" w14:textId="77777777" w:rsidR="009E636C" w:rsidRPr="009E636C" w:rsidRDefault="009E636C" w:rsidP="009E636C"/>
          <w:p w14:paraId="2EECE554" w14:textId="77777777" w:rsidR="009E636C" w:rsidRPr="009E636C" w:rsidRDefault="009E636C" w:rsidP="009E636C"/>
          <w:p w14:paraId="5126A207" w14:textId="77777777" w:rsidR="009E636C" w:rsidRPr="009E636C" w:rsidRDefault="009E636C" w:rsidP="009E636C"/>
          <w:p w14:paraId="5222D091" w14:textId="77777777" w:rsidR="009E636C" w:rsidRPr="009E636C" w:rsidRDefault="009E636C" w:rsidP="009E636C"/>
          <w:p w14:paraId="1CA82557" w14:textId="77777777" w:rsidR="009E636C" w:rsidRPr="009E636C" w:rsidRDefault="009E636C" w:rsidP="009E636C"/>
          <w:p w14:paraId="79AD4C33" w14:textId="77777777" w:rsidR="009E636C" w:rsidRPr="009E636C" w:rsidRDefault="009E636C" w:rsidP="009E636C"/>
          <w:p w14:paraId="08513951" w14:textId="77777777" w:rsidR="009E636C" w:rsidRPr="009E636C" w:rsidRDefault="009E636C" w:rsidP="009E636C"/>
          <w:p w14:paraId="2F108469" w14:textId="77777777" w:rsidR="009E636C" w:rsidRPr="009E636C" w:rsidRDefault="009E636C" w:rsidP="009E636C"/>
          <w:p w14:paraId="27B47B86" w14:textId="77777777" w:rsidR="009E636C" w:rsidRPr="009E636C" w:rsidRDefault="009E636C" w:rsidP="009E636C"/>
          <w:p w14:paraId="51F3932E" w14:textId="77777777" w:rsidR="009E636C" w:rsidRPr="009E636C" w:rsidRDefault="009E636C" w:rsidP="009E636C"/>
          <w:p w14:paraId="08621AD7" w14:textId="77777777" w:rsidR="009E636C" w:rsidRPr="009E636C" w:rsidRDefault="009E636C" w:rsidP="009E636C"/>
          <w:p w14:paraId="36AC5664" w14:textId="77777777" w:rsidR="009E636C" w:rsidRPr="009E636C" w:rsidRDefault="009E636C" w:rsidP="009E636C"/>
          <w:p w14:paraId="0C7AFB38" w14:textId="77777777" w:rsidR="009E636C" w:rsidRPr="009E636C" w:rsidRDefault="009E636C" w:rsidP="009E636C"/>
          <w:p w14:paraId="6504525B" w14:textId="77777777" w:rsidR="009E636C" w:rsidRPr="009E636C" w:rsidRDefault="009E636C" w:rsidP="009E636C"/>
          <w:p w14:paraId="71D8640B" w14:textId="77777777" w:rsidR="009E636C" w:rsidRPr="009E636C" w:rsidRDefault="009E636C" w:rsidP="009E636C"/>
          <w:p w14:paraId="1582E4EC" w14:textId="77777777" w:rsidR="009E636C" w:rsidRPr="009E636C" w:rsidRDefault="009E636C" w:rsidP="009E636C"/>
          <w:p w14:paraId="5994ED00" w14:textId="77777777" w:rsidR="009E636C" w:rsidRPr="009E636C" w:rsidRDefault="009E636C" w:rsidP="009E636C"/>
          <w:p w14:paraId="41550CD7" w14:textId="77777777" w:rsidR="009E636C" w:rsidRPr="009E636C" w:rsidRDefault="009E636C" w:rsidP="009E636C"/>
          <w:p w14:paraId="76DA66E6" w14:textId="77777777" w:rsidR="009E636C" w:rsidRPr="009E636C" w:rsidRDefault="009E636C" w:rsidP="009E636C"/>
          <w:p w14:paraId="33AA7ABE" w14:textId="77777777" w:rsidR="009E636C" w:rsidRPr="009E636C" w:rsidRDefault="009E636C" w:rsidP="009E636C"/>
          <w:p w14:paraId="2E33A829" w14:textId="77777777" w:rsidR="009E636C" w:rsidRDefault="009E636C" w:rsidP="009E636C"/>
          <w:p w14:paraId="0EC6FE45" w14:textId="77777777" w:rsidR="00DA6DF3" w:rsidRPr="00DA6DF3" w:rsidRDefault="00DA6DF3" w:rsidP="00DA6DF3"/>
          <w:p w14:paraId="52E0AE0D" w14:textId="03155A96" w:rsidR="00BB7BC1" w:rsidRPr="005E3460" w:rsidRDefault="00BB7BC1" w:rsidP="009A2CEB">
            <w:pPr>
              <w:jc w:val="center"/>
              <w:rPr>
                <w:rFonts w:cs="Arial"/>
              </w:rP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14EA200E" w:rsidR="00CB3A44" w:rsidRPr="007E0B31" w:rsidRDefault="003A1576" w:rsidP="002335A5">
            <w:pPr>
              <w:pStyle w:val="TableArial11"/>
              <w:rPr>
                <w:rFonts w:cs="Arial"/>
              </w:rPr>
            </w:pPr>
            <w:r>
              <w:rPr>
                <w:rFonts w:cs="Arial"/>
              </w:rPr>
              <w:t xml:space="preserve">As defined in </w:t>
            </w:r>
            <w:r w:rsidR="1205F13A" w:rsidRPr="004E64E8">
              <w:rPr>
                <w:rFonts w:cs="Arial"/>
              </w:rPr>
              <w:t xml:space="preserve">the </w:t>
            </w:r>
            <w:r w:rsidR="1205F13A" w:rsidRPr="329F1AB0">
              <w:rPr>
                <w:rFonts w:cs="Arial"/>
                <w:b/>
                <w:bCs/>
              </w:rPr>
              <w:t>ESO</w:t>
            </w:r>
            <w:r w:rsidR="00CB3A44" w:rsidRPr="007E0B31">
              <w:rPr>
                <w:rFonts w:cs="Arial"/>
                <w:b/>
              </w:rPr>
              <w:t xml:space="preserve">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12A630EC" w14:textId="77777777" w:rsidTr="00766A50">
        <w:trPr>
          <w:cantSplit/>
          <w:trHeight w:val="300"/>
        </w:trPr>
        <w:tc>
          <w:tcPr>
            <w:tcW w:w="2884" w:type="dxa"/>
          </w:tcPr>
          <w:p w14:paraId="0597D65E" w14:textId="77777777" w:rsidR="291EB386" w:rsidRDefault="291EB386" w:rsidP="004E64E8">
            <w:pPr>
              <w:pStyle w:val="Arial11Bold"/>
              <w:rPr>
                <w:rFonts w:cs="Arial"/>
              </w:rPr>
            </w:pPr>
            <w:r w:rsidRPr="7356A9C9">
              <w:rPr>
                <w:rFonts w:cs="Arial"/>
              </w:rPr>
              <w:t>Assimilated Law</w:t>
            </w:r>
          </w:p>
        </w:tc>
        <w:tc>
          <w:tcPr>
            <w:tcW w:w="6634" w:type="dxa"/>
          </w:tcPr>
          <w:p w14:paraId="2D07787D" w14:textId="77777777"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70C7DFA" w:rsidR="00CB3A44" w:rsidRPr="007E0B31" w:rsidRDefault="00CB3A44" w:rsidP="00B24D5F">
            <w:pPr>
              <w:pStyle w:val="TableArial11"/>
              <w:rPr>
                <w:rFonts w:cs="Arial"/>
              </w:rPr>
            </w:pPr>
            <w:r w:rsidRPr="007E0B31">
              <w:rPr>
                <w:rFonts w:cs="Arial"/>
              </w:rPr>
              <w:t xml:space="preserve">Has the meaning set out in </w:t>
            </w:r>
            <w:r w:rsidR="62DB60CE" w:rsidRPr="004E64E8">
              <w:rPr>
                <w:rFonts w:cs="Arial"/>
              </w:rPr>
              <w:t>the</w:t>
            </w:r>
            <w:r w:rsidR="62DB60CE" w:rsidRPr="329F1AB0">
              <w:rPr>
                <w:rFonts w:cs="Arial"/>
                <w:b/>
                <w:bCs/>
              </w:rPr>
              <w:t xml:space="preserve"> ESO</w:t>
            </w:r>
            <w:r w:rsidRPr="007E0B31">
              <w:rPr>
                <w:rFonts w:cs="Arial"/>
                <w:b/>
              </w:rPr>
              <w:t xml:space="preserve"> Licence</w:t>
            </w:r>
            <w:r w:rsidR="15C01928" w:rsidRPr="329F1AB0">
              <w:rPr>
                <w:rFonts w:cs="Arial"/>
                <w:b/>
                <w:bCs/>
              </w:rPr>
              <w:t>.</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178E109B"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w:t>
            </w:r>
            <w:r w:rsidR="44AEB74F" w:rsidRPr="329F1AB0">
              <w:rPr>
                <w:rFonts w:cs="Arial"/>
              </w:rPr>
              <w:t>c</w:t>
            </w:r>
            <w:r w:rsidR="29EB72E8" w:rsidRPr="329F1AB0">
              <w:rPr>
                <w:rFonts w:cs="Arial"/>
              </w:rPr>
              <w:t>ondition C</w:t>
            </w:r>
            <w:r w:rsidR="4FCBC863" w:rsidRPr="329F1AB0">
              <w:rPr>
                <w:rFonts w:cs="Arial"/>
              </w:rPr>
              <w:t>9</w:t>
            </w:r>
            <w:r w:rsidRPr="007E0B31">
              <w:rPr>
                <w:rFonts w:cs="Arial"/>
              </w:rPr>
              <w:t xml:space="preserve"> of </w:t>
            </w:r>
            <w:r w:rsidR="63912A38" w:rsidRPr="004E64E8">
              <w:rPr>
                <w:rFonts w:cs="Arial"/>
              </w:rPr>
              <w:t>the</w:t>
            </w:r>
            <w:r w:rsidR="63912A38" w:rsidRPr="329F1AB0">
              <w:rPr>
                <w:rFonts w:cs="Arial"/>
                <w:b/>
                <w:bCs/>
              </w:rPr>
              <w:t xml:space="preserve"> ESO</w:t>
            </w:r>
            <w:r w:rsidRPr="007E0B31">
              <w:rPr>
                <w:rFonts w:cs="Arial"/>
                <w:b/>
              </w:rPr>
              <w:t xml:space="preserve"> Licence</w:t>
            </w:r>
            <w:r w:rsidRPr="007E0B31">
              <w:rPr>
                <w:rFonts w:cs="Arial"/>
              </w:rPr>
              <w:t>.</w:t>
            </w:r>
          </w:p>
        </w:tc>
      </w:tr>
      <w:tr w:rsidR="00046274" w:rsidRPr="007E0B31" w14:paraId="2D4E6701" w14:textId="77777777" w:rsidTr="490DE6A8">
        <w:trPr>
          <w:cantSplit/>
        </w:trPr>
        <w:tc>
          <w:tcPr>
            <w:tcW w:w="2884" w:type="dxa"/>
          </w:tcPr>
          <w:p w14:paraId="0781A7AD" w14:textId="77777777" w:rsidR="00B74FB7" w:rsidRPr="006A6681" w:rsidRDefault="00CB3A44" w:rsidP="006A6681">
            <w:pPr>
              <w:pStyle w:val="Arial11Bold"/>
              <w:rPr>
                <w:rFonts w:cs="Arial"/>
              </w:rPr>
            </w:pPr>
            <w:r w:rsidRPr="007E0B31">
              <w:rPr>
                <w:rFonts w:cs="Arial"/>
              </w:rPr>
              <w:t>Baseline Forecast</w:t>
            </w:r>
          </w:p>
          <w:p w14:paraId="634FC2BC" w14:textId="140A3B11" w:rsidR="00CB3A44" w:rsidRPr="007E0B31" w:rsidRDefault="00CB3A44" w:rsidP="009A2CEB">
            <w:pPr>
              <w:jc w:val="center"/>
              <w:rPr>
                <w:rFonts w:cs="Arial"/>
              </w:rP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72F29038" w14:textId="77777777" w:rsidTr="00766A50">
        <w:trPr>
          <w:cantSplit/>
        </w:trPr>
        <w:tc>
          <w:tcPr>
            <w:tcW w:w="2884" w:type="dxa"/>
          </w:tcPr>
          <w:p w14:paraId="6788BCE3" w14:textId="77777777" w:rsidR="00EB265E" w:rsidRPr="007E0B31" w:rsidRDefault="00EB265E" w:rsidP="00EB265E">
            <w:pPr>
              <w:pStyle w:val="Arial11Bold"/>
              <w:rPr>
                <w:rFonts w:cs="Arial"/>
              </w:rPr>
            </w:pPr>
            <w:r>
              <w:rPr>
                <w:rFonts w:cs="Arial"/>
              </w:rPr>
              <w:t>Bilateral Embedded Generation Agreement (BEGA)</w:t>
            </w:r>
          </w:p>
        </w:tc>
        <w:tc>
          <w:tcPr>
            <w:tcW w:w="6634" w:type="dxa"/>
          </w:tcPr>
          <w:p w14:paraId="03C335C6" w14:textId="77777777"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5E93A363" w:rsidR="00CB3A44" w:rsidRPr="007E0B31" w:rsidRDefault="00CB3A44" w:rsidP="00B53F5E">
            <w:pPr>
              <w:pStyle w:val="TableArial11"/>
              <w:rPr>
                <w:rFonts w:cs="Arial"/>
                <w:b/>
                <w:u w:val="single"/>
              </w:rPr>
            </w:pPr>
            <w:r w:rsidRPr="007E0B31">
              <w:rPr>
                <w:rFonts w:cs="Arial"/>
              </w:rPr>
              <w:t xml:space="preserve">A matrix in the form set out in Appendix </w:t>
            </w:r>
            <w:del w:id="9" w:author="Stuart McLarnon [NESO]" w:date="2025-09-09T15:10:00Z" w16du:dateUtc="2025-09-09T14:10:00Z">
              <w:r w:rsidRPr="007E0B31">
                <w:rPr>
                  <w:rFonts w:cs="Arial"/>
                </w:rPr>
                <w:delText>3</w:delText>
              </w:r>
            </w:del>
            <w:ins w:id="10" w:author="Stuart McLarnon [NESO]" w:date="2025-09-09T15:10:00Z" w16du:dateUtc="2025-09-09T14:10:00Z">
              <w:r w:rsidR="00A24644">
                <w:rPr>
                  <w:rFonts w:cs="Arial"/>
                </w:rPr>
                <w:t>2</w:t>
              </w:r>
            </w:ins>
            <w:r w:rsidRPr="007E0B31">
              <w:rPr>
                <w:rFonts w:cs="Arial"/>
              </w:rPr>
              <w:t xml:space="preserve">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5CCA37AE" w14:textId="77777777" w:rsidTr="00766A50">
        <w:trPr>
          <w:cantSplit/>
        </w:trPr>
        <w:tc>
          <w:tcPr>
            <w:tcW w:w="2884" w:type="dxa"/>
          </w:tcPr>
          <w:p w14:paraId="60EFEE4C" w14:textId="77777777"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6F95B193" w14:textId="77777777"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2D307640" w14:textId="77777777" w:rsidTr="00766A50">
        <w:trPr>
          <w:cantSplit/>
        </w:trPr>
        <w:tc>
          <w:tcPr>
            <w:tcW w:w="2884" w:type="dxa"/>
          </w:tcPr>
          <w:p w14:paraId="54C701F9" w14:textId="77777777"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71A39FA5" w14:textId="77777777"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11" w:name="_DV_C9"/>
            <w:r w:rsidRPr="007E0B31">
              <w:rPr>
                <w:rFonts w:cs="Arial"/>
              </w:rPr>
              <w:t>Compliance Statement</w:t>
            </w:r>
            <w:bookmarkEnd w:id="11"/>
          </w:p>
        </w:tc>
        <w:tc>
          <w:tcPr>
            <w:tcW w:w="6634" w:type="dxa"/>
          </w:tcPr>
          <w:p w14:paraId="13AC6FB0" w14:textId="77777777" w:rsidR="00C40DC8" w:rsidRPr="00E61A96" w:rsidRDefault="00C40DC8" w:rsidP="00BB3C86">
            <w:pPr>
              <w:pStyle w:val="TableArial11"/>
              <w:rPr>
                <w:rFonts w:cs="Arial"/>
              </w:rPr>
            </w:pPr>
            <w:bookmarkStart w:id="12"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2"/>
          </w:p>
          <w:p w14:paraId="59457DB7" w14:textId="77777777" w:rsidR="00C40DC8" w:rsidRPr="00E61A96" w:rsidRDefault="00C40DC8" w:rsidP="00BB3C86">
            <w:pPr>
              <w:pStyle w:val="TableArial11"/>
              <w:rPr>
                <w:rFonts w:cs="Arial"/>
              </w:rPr>
            </w:pPr>
            <w:bookmarkStart w:id="13" w:name="_DV_C11"/>
            <w:r w:rsidRPr="00E61A96">
              <w:rPr>
                <w:rFonts w:cs="Arial"/>
                <w:b/>
              </w:rPr>
              <w:t>Generating Unit(s)</w:t>
            </w:r>
            <w:r w:rsidRPr="00E61A96">
              <w:rPr>
                <w:rFonts w:cs="Arial"/>
              </w:rPr>
              <w:t xml:space="preserve">; or, </w:t>
            </w:r>
            <w:bookmarkEnd w:id="13"/>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4" w:name="_DV_C12"/>
            <w:r w:rsidRPr="00E61A96">
              <w:rPr>
                <w:rFonts w:cs="Arial"/>
                <w:b/>
              </w:rPr>
              <w:t>CCGT Module(s)</w:t>
            </w:r>
            <w:r w:rsidRPr="00E61A96">
              <w:rPr>
                <w:rFonts w:cs="Arial"/>
              </w:rPr>
              <w:t xml:space="preserve">; or, </w:t>
            </w:r>
            <w:bookmarkEnd w:id="14"/>
          </w:p>
          <w:p w14:paraId="2F9E7ABB" w14:textId="77777777" w:rsidR="00C40DC8" w:rsidRPr="00E61A96" w:rsidRDefault="00C40DC8" w:rsidP="00BB3C86">
            <w:pPr>
              <w:pStyle w:val="TableArial11"/>
              <w:rPr>
                <w:rFonts w:cs="Arial"/>
              </w:rPr>
            </w:pPr>
            <w:bookmarkStart w:id="15" w:name="_DV_C13"/>
            <w:r w:rsidRPr="00E61A96">
              <w:rPr>
                <w:rFonts w:cs="Arial"/>
                <w:b/>
              </w:rPr>
              <w:t>Power Park Module(s)</w:t>
            </w:r>
            <w:r w:rsidRPr="00E61A96">
              <w:rPr>
                <w:rFonts w:cs="Arial"/>
              </w:rPr>
              <w:t xml:space="preserve">; or, </w:t>
            </w:r>
            <w:bookmarkEnd w:id="15"/>
          </w:p>
          <w:p w14:paraId="6DD734FE" w14:textId="77777777" w:rsidR="00C40DC8" w:rsidRPr="00E61A96" w:rsidRDefault="00C40DC8" w:rsidP="00BB3C86">
            <w:pPr>
              <w:pStyle w:val="TableArial11"/>
              <w:rPr>
                <w:rFonts w:cs="Arial"/>
                <w:b/>
              </w:rPr>
            </w:pPr>
            <w:bookmarkStart w:id="16"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7" w:name="_DV_C15"/>
            <w:bookmarkEnd w:id="16"/>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7"/>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3296C0B3" w:rsidR="005B725F" w:rsidRPr="007E0B31" w:rsidRDefault="005B725F" w:rsidP="005B725F">
            <w:pPr>
              <w:pStyle w:val="TableArial11"/>
              <w:rPr>
                <w:rFonts w:cs="Arial"/>
              </w:rPr>
            </w:pPr>
            <w:r>
              <w:rPr>
                <w:rFonts w:cs="Arial"/>
              </w:rPr>
              <w:t>A</w:t>
            </w:r>
            <w:r w:rsidRPr="007E0B31">
              <w:rPr>
                <w:rFonts w:cs="Arial"/>
              </w:rPr>
              <w:t xml:space="preserve">s defined in the </w:t>
            </w:r>
            <w:r w:rsidR="49650C3A" w:rsidRPr="7356A9C9">
              <w:rPr>
                <w:rFonts w:cs="Arial"/>
                <w:b/>
                <w:bCs/>
              </w:rPr>
              <w:t>ESO</w:t>
            </w:r>
            <w:r w:rsidRPr="007E0B31">
              <w:rPr>
                <w:rFonts w:cs="Arial"/>
                <w:b/>
              </w:rPr>
              <w:t xml:space="preserve"> Licence</w:t>
            </w:r>
            <w:r w:rsidR="37FCC700" w:rsidRPr="7356A9C9">
              <w:rPr>
                <w:rFonts w:cs="Arial"/>
                <w:b/>
                <w:bCs/>
              </w:rPr>
              <w:t>.</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1EF27DED" w:rsidR="00213EC2" w:rsidRPr="007E0B31" w:rsidRDefault="00213EC2" w:rsidP="00213EC2">
            <w:pPr>
              <w:pStyle w:val="TableArial11"/>
              <w:rPr>
                <w:rFonts w:cs="Arial"/>
              </w:rPr>
            </w:pPr>
            <w:r w:rsidRPr="007E0B31">
              <w:rPr>
                <w:rFonts w:cs="Arial"/>
              </w:rPr>
              <w:t xml:space="preserve">Has the meaning set out in </w:t>
            </w:r>
            <w:r w:rsidR="74C53B10" w:rsidRPr="004E64E8">
              <w:rPr>
                <w:rFonts w:cs="Arial"/>
              </w:rPr>
              <w:t xml:space="preserve">the </w:t>
            </w:r>
            <w:r w:rsidR="74C53B10" w:rsidRPr="329F1AB0">
              <w:rPr>
                <w:rFonts w:cs="Arial"/>
                <w:b/>
                <w:bCs/>
              </w:rPr>
              <w:t>ESO</w:t>
            </w:r>
            <w:r w:rsidRPr="007E0B31">
              <w:rPr>
                <w:rFonts w:cs="Arial"/>
                <w:b/>
              </w:rPr>
              <w:t xml:space="preserve"> Licence</w:t>
            </w:r>
            <w:r w:rsidR="36AF88BE" w:rsidRPr="329F1AB0">
              <w:rPr>
                <w:rFonts w:cs="Arial"/>
                <w:b/>
                <w:bCs/>
              </w:rPr>
              <w:t>.</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F7C13B" w:rsidR="00213EC2" w:rsidRPr="007E0B31" w:rsidRDefault="00213EC2" w:rsidP="00213EC2">
            <w:pPr>
              <w:pStyle w:val="TableArial11"/>
              <w:rPr>
                <w:rFonts w:cs="Arial"/>
                <w:b/>
              </w:rPr>
            </w:pPr>
            <w:r w:rsidRPr="007E0B31">
              <w:rPr>
                <w:rFonts w:cs="Arial"/>
              </w:rPr>
              <w:t xml:space="preserve">One or more of the following agreements as envisaged in </w:t>
            </w:r>
            <w:r w:rsidR="34CA2C23" w:rsidRPr="329F1AB0">
              <w:rPr>
                <w:rFonts w:cs="Arial"/>
              </w:rPr>
              <w:t>c</w:t>
            </w:r>
            <w:r w:rsidR="15CFBD21" w:rsidRPr="329F1AB0">
              <w:rPr>
                <w:rFonts w:cs="Arial"/>
              </w:rPr>
              <w:t xml:space="preserve">ondition </w:t>
            </w:r>
            <w:r w:rsidR="773D065C" w:rsidRPr="329F1AB0">
              <w:rPr>
                <w:rFonts w:cs="Arial"/>
              </w:rPr>
              <w:t>E2</w:t>
            </w:r>
            <w:r w:rsidRPr="007E0B31">
              <w:rPr>
                <w:rFonts w:cs="Arial"/>
              </w:rPr>
              <w:t xml:space="preserve"> of </w:t>
            </w:r>
            <w:r w:rsidR="5F05E41A" w:rsidRPr="004E64E8">
              <w:rPr>
                <w:rFonts w:cs="Arial"/>
              </w:rPr>
              <w:t>the</w:t>
            </w:r>
            <w:r w:rsidR="5F05E41A" w:rsidRPr="329F1AB0">
              <w:rPr>
                <w:rFonts w:cs="Arial"/>
                <w:b/>
                <w:bCs/>
              </w:rPr>
              <w:t xml:space="preserve"> ESO</w:t>
            </w:r>
            <w:r w:rsidRPr="007E0B31">
              <w:rPr>
                <w:rFonts w:cs="Arial"/>
                <w:b/>
              </w:rPr>
              <w:t xml:space="preserve">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172DEAA6" w:rsidR="00213EC2" w:rsidRPr="007E0B31" w:rsidRDefault="00213EC2" w:rsidP="00213EC2">
            <w:pPr>
              <w:pStyle w:val="TableArial11"/>
              <w:rPr>
                <w:rFonts w:cs="Arial"/>
              </w:rPr>
            </w:pPr>
            <w:r w:rsidRPr="007E0B31">
              <w:rPr>
                <w:rFonts w:cs="Arial"/>
              </w:rPr>
              <w:t xml:space="preserve">Has the meaning set out in </w:t>
            </w:r>
            <w:r w:rsidR="32551A48" w:rsidRPr="004E64E8">
              <w:rPr>
                <w:rFonts w:cs="Arial"/>
              </w:rPr>
              <w:t xml:space="preserve">the </w:t>
            </w:r>
            <w:r w:rsidR="32551A48" w:rsidRPr="329F1AB0">
              <w:rPr>
                <w:rFonts w:cs="Arial"/>
                <w:b/>
                <w:bCs/>
              </w:rPr>
              <w:t>ESO</w:t>
            </w:r>
            <w:r w:rsidRPr="007E0B31">
              <w:rPr>
                <w:rFonts w:cs="Arial"/>
                <w:b/>
              </w:rPr>
              <w:t xml:space="preserve">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635A00E4" w:rsidR="00213EC2" w:rsidRPr="007E0B31" w:rsidRDefault="00213EC2" w:rsidP="00213EC2">
            <w:pPr>
              <w:pStyle w:val="TableArial11"/>
              <w:rPr>
                <w:rFonts w:cs="Arial"/>
              </w:rPr>
            </w:pPr>
            <w:r w:rsidRPr="007E0B31">
              <w:rPr>
                <w:rFonts w:cs="Arial"/>
              </w:rPr>
              <w:t xml:space="preserve">As defined in the </w:t>
            </w:r>
            <w:r w:rsidR="75403102" w:rsidRPr="38E6A229">
              <w:rPr>
                <w:rFonts w:cs="Arial"/>
              </w:rPr>
              <w:t xml:space="preserve"> </w:t>
            </w:r>
            <w:r w:rsidR="75403102" w:rsidRPr="004E64E8">
              <w:rPr>
                <w:rFonts w:cs="Arial"/>
                <w:b/>
                <w:bCs/>
              </w:rPr>
              <w:t>ESO</w:t>
            </w:r>
            <w:r w:rsidRPr="009A2CEB">
              <w:rPr>
                <w:b/>
              </w:rPr>
              <w:t xml:space="preserve"> Licence</w:t>
            </w:r>
            <w:r w:rsidRPr="007E0B31">
              <w:rPr>
                <w:rFonts w:cs="Arial"/>
              </w:rPr>
              <w:t xml:space="preserv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37CFD1CE"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w:t>
            </w:r>
            <w:r w:rsidR="00936EC1" w:rsidRPr="00936EC1">
              <w:rPr>
                <w:lang w:val="en-US"/>
              </w:rPr>
              <w:t>OC2.</w:t>
            </w:r>
            <w:del w:id="18" w:author="Stuart McLarnon [NESO]" w:date="2025-09-09T15:10:00Z" w16du:dateUtc="2025-09-09T14:10:00Z">
              <w:r w:rsidRPr="006D65CB">
                <w:rPr>
                  <w:lang w:val="en-US"/>
                </w:rPr>
                <w:delText>4</w:delText>
              </w:r>
            </w:del>
            <w:ins w:id="19" w:author="Stuart McLarnon [NESO]" w:date="2025-09-09T15:10:00Z" w16du:dateUtc="2025-09-09T14:10:00Z">
              <w:r w:rsidR="00936EC1" w:rsidRPr="00936EC1">
                <w:rPr>
                  <w:lang w:val="en-US"/>
                </w:rPr>
                <w:t>3</w:t>
              </w:r>
            </w:ins>
            <w:r w:rsidR="00936EC1" w:rsidRPr="00936EC1">
              <w:rPr>
                <w:lang w:val="en-US"/>
              </w:rPr>
              <w:t>.2.3</w:t>
            </w:r>
            <w:r w:rsidR="00936EC1" w:rsidRPr="00936EC1" w:rsidDel="00936EC1">
              <w:rPr>
                <w:lang w:val="en-US"/>
              </w:rPr>
              <w:t xml:space="preserve"> </w:t>
            </w:r>
            <w:r w:rsidRPr="006D65CB">
              <w:rPr>
                <w:lang w:val="en-US"/>
              </w:rPr>
              <w:t xml:space="preserve">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6AB8B203"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w:t>
            </w:r>
            <w:r w:rsidR="2B38FBFC" w:rsidRPr="38E6A229">
              <w:rPr>
                <w:rFonts w:cs="Arial"/>
              </w:rPr>
              <w:t xml:space="preserve"> The Company’s</w:t>
            </w:r>
            <w:r w:rsidRPr="007E0B31">
              <w:rPr>
                <w:rFonts w:cs="Arial"/>
              </w:rPr>
              <w:t xml:space="preserve">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20" w:name="_DV_C16"/>
            <w:r w:rsidRPr="007E0B31">
              <w:rPr>
                <w:rFonts w:cs="Arial"/>
              </w:rPr>
              <w:t>DCUSA</w:t>
            </w:r>
            <w:bookmarkEnd w:id="20"/>
          </w:p>
        </w:tc>
        <w:tc>
          <w:tcPr>
            <w:tcW w:w="6634" w:type="dxa"/>
          </w:tcPr>
          <w:p w14:paraId="2D09966A" w14:textId="77777777" w:rsidR="00213EC2" w:rsidRPr="007E0B31" w:rsidRDefault="00213EC2" w:rsidP="00213EC2">
            <w:pPr>
              <w:pStyle w:val="TableArial11"/>
              <w:rPr>
                <w:rFonts w:cs="Arial"/>
              </w:rPr>
            </w:pPr>
            <w:bookmarkStart w:id="21"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1"/>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11274FB5" w14:textId="77777777" w:rsidTr="00766A50">
        <w:trPr>
          <w:cantSplit/>
        </w:trPr>
        <w:tc>
          <w:tcPr>
            <w:tcW w:w="2884" w:type="dxa"/>
          </w:tcPr>
          <w:p w14:paraId="22417885" w14:textId="77777777"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44B93B5E" w14:textId="77777777"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2C297BF7"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5D3758FD" w:rsidR="009871B0" w:rsidRPr="007E0B31" w:rsidRDefault="009871B0" w:rsidP="009871B0">
            <w:pPr>
              <w:pStyle w:val="TableArial11"/>
              <w:rPr>
                <w:rFonts w:cs="Arial"/>
              </w:rPr>
            </w:pPr>
            <w:r w:rsidRPr="007E0B31">
              <w:rPr>
                <w:rFonts w:cs="Arial"/>
              </w:rPr>
              <w:t xml:space="preserve">As defined in the </w:t>
            </w:r>
            <w:r w:rsidR="0B234C31" w:rsidRPr="38E6A229">
              <w:rPr>
                <w:rFonts w:cs="Arial"/>
                <w:b/>
                <w:bCs/>
              </w:rPr>
              <w:t xml:space="preserve"> ESO</w:t>
            </w:r>
            <w:r w:rsidRPr="007E0B31">
              <w:rPr>
                <w:rFonts w:cs="Arial"/>
                <w:b/>
              </w:rPr>
              <w:t xml:space="preserve">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44096063" w14:textId="77777777" w:rsidTr="00766A50">
        <w:trPr>
          <w:cantSplit/>
          <w:trHeight w:val="300"/>
        </w:trPr>
        <w:tc>
          <w:tcPr>
            <w:tcW w:w="2884" w:type="dxa"/>
          </w:tcPr>
          <w:p w14:paraId="73DED52D" w14:textId="77777777"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tcPr>
          <w:p w14:paraId="46A506F9" w14:textId="77777777"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22D2AFC" w14:textId="77777777" w:rsidTr="00766A50">
        <w:trPr>
          <w:cantSplit/>
          <w:trHeight w:val="300"/>
        </w:trPr>
        <w:tc>
          <w:tcPr>
            <w:tcW w:w="2884" w:type="dxa"/>
          </w:tcPr>
          <w:p w14:paraId="36C39F51" w14:textId="77777777" w:rsidR="075A215F" w:rsidRDefault="075A215F" w:rsidP="004E64E8">
            <w:pPr>
              <w:pStyle w:val="Arial11Bold"/>
              <w:rPr>
                <w:rFonts w:cs="Arial"/>
              </w:rPr>
            </w:pPr>
            <w:r w:rsidRPr="38E6A229">
              <w:rPr>
                <w:rFonts w:cs="Arial"/>
              </w:rPr>
              <w:t>Electricity Ten Year Statement</w:t>
            </w:r>
          </w:p>
        </w:tc>
        <w:tc>
          <w:tcPr>
            <w:tcW w:w="6634" w:type="dxa"/>
          </w:tcPr>
          <w:p w14:paraId="09C3A8BE" w14:textId="77777777"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4B77859" w14:textId="77777777" w:rsidTr="00766A50">
        <w:trPr>
          <w:cantSplit/>
        </w:trPr>
        <w:tc>
          <w:tcPr>
            <w:tcW w:w="2884" w:type="dxa"/>
          </w:tcPr>
          <w:p w14:paraId="09D6D49A" w14:textId="77777777" w:rsidR="00227AE4" w:rsidRPr="002510FF" w:rsidRDefault="005A27C2" w:rsidP="009871B0">
            <w:pPr>
              <w:pStyle w:val="Arial11Bold"/>
              <w:rPr>
                <w:rFonts w:cs="Arial"/>
              </w:rPr>
            </w:pPr>
            <w:r>
              <w:rPr>
                <w:rFonts w:cs="Arial"/>
              </w:rPr>
              <w:t>Electronic Communication Platform</w:t>
            </w:r>
          </w:p>
        </w:tc>
        <w:tc>
          <w:tcPr>
            <w:tcW w:w="6634" w:type="dxa"/>
          </w:tcPr>
          <w:p w14:paraId="11A6BD43" w14:textId="77777777"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22"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2"/>
          </w:p>
        </w:tc>
        <w:tc>
          <w:tcPr>
            <w:tcW w:w="6634" w:type="dxa"/>
          </w:tcPr>
          <w:p w14:paraId="611268A9" w14:textId="49E96478" w:rsidR="009871B0" w:rsidRPr="007E0B31" w:rsidRDefault="009871B0" w:rsidP="009871B0">
            <w:pPr>
              <w:pStyle w:val="TableArial11"/>
              <w:rPr>
                <w:rFonts w:cs="Arial"/>
                <w:i/>
              </w:rPr>
            </w:pPr>
            <w:bookmarkStart w:id="23"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3"/>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07F3233E"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w:t>
            </w:r>
            <w:r w:rsidR="38E29A1B" w:rsidRPr="38E6A229">
              <w:rPr>
                <w:rFonts w:cs="Arial"/>
              </w:rPr>
              <w:t xml:space="preserve"> nine</w:t>
            </w:r>
            <w:r w:rsidRPr="007E0B31">
              <w:rPr>
                <w:rFonts w:cs="Arial"/>
              </w:rPr>
              <w:t xml:space="preserve">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8784373"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279ACA04" w:rsidRPr="38E6A229">
              <w:rPr>
                <w:rFonts w:cs="Arial"/>
                <w:b/>
                <w:bCs/>
              </w:rPr>
              <w:t xml:space="preserve"> Assimilated</w:t>
            </w:r>
            <w:r w:rsidRPr="00F847B0">
              <w:rPr>
                <w:rFonts w:cs="Arial"/>
                <w:b/>
              </w:rPr>
              <w:t xml:space="preserve">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785B87F8" w14:textId="77777777" w:rsidTr="00766A50">
        <w:trPr>
          <w:cantSplit/>
        </w:trPr>
        <w:tc>
          <w:tcPr>
            <w:tcW w:w="2884" w:type="dxa"/>
          </w:tcPr>
          <w:p w14:paraId="0419D522" w14:textId="77777777" w:rsidR="00F81D7C" w:rsidRPr="00CB537D" w:rsidRDefault="00F81D7C" w:rsidP="00F81D7C">
            <w:pPr>
              <w:pStyle w:val="Arial11Bold"/>
            </w:pPr>
            <w:r w:rsidRPr="00C65C3A">
              <w:rPr>
                <w:bCs/>
              </w:rPr>
              <w:t>Final-Balancing Compliance Notification  </w:t>
            </w:r>
          </w:p>
        </w:tc>
        <w:tc>
          <w:tcPr>
            <w:tcW w:w="6634" w:type="dxa"/>
          </w:tcPr>
          <w:p w14:paraId="6E1232AB" w14:textId="77777777"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4B2EC89A"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CD286CC" w14:textId="77777777" w:rsidR="00F81D7C" w:rsidRPr="00E54DBB" w:rsidRDefault="00F81D7C" w:rsidP="00F81D7C">
            <w:pPr>
              <w:pStyle w:val="TableArial11"/>
              <w:rPr>
                <w:rFonts w:cs="Arial"/>
              </w:rPr>
            </w:pPr>
            <w:r w:rsidRPr="00E54DBB">
              <w:rPr>
                <w:rFonts w:cs="Arial"/>
              </w:rPr>
              <w:t>(b) the relevant sections of the Grid Code as applicable, and</w:t>
            </w:r>
          </w:p>
          <w:p w14:paraId="138A2B8F"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36B5D28F" w14:textId="77777777"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24" w:name="_DV_C20"/>
            <w:r w:rsidRPr="007E0B31">
              <w:rPr>
                <w:rFonts w:cs="Arial"/>
              </w:rPr>
              <w:t xml:space="preserve">Final Operational Notification </w:t>
            </w:r>
            <w:r w:rsidRPr="007E0B31">
              <w:rPr>
                <w:rFonts w:cs="Arial"/>
                <w:b w:val="0"/>
              </w:rPr>
              <w:t>or</w:t>
            </w:r>
            <w:r w:rsidRPr="007E0B31">
              <w:rPr>
                <w:rFonts w:cs="Arial"/>
              </w:rPr>
              <w:t xml:space="preserve"> FON </w:t>
            </w:r>
            <w:bookmarkEnd w:id="24"/>
          </w:p>
        </w:tc>
        <w:tc>
          <w:tcPr>
            <w:tcW w:w="6634" w:type="dxa"/>
          </w:tcPr>
          <w:p w14:paraId="52B70B80" w14:textId="1AE703F3" w:rsidR="009871B0" w:rsidRPr="007E0B31" w:rsidRDefault="009871B0" w:rsidP="009871B0">
            <w:pPr>
              <w:pStyle w:val="TableArial11"/>
              <w:rPr>
                <w:rFonts w:cs="Arial"/>
              </w:rPr>
            </w:pPr>
            <w:bookmarkStart w:id="25"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5"/>
          </w:p>
          <w:p w14:paraId="534102FE" w14:textId="77777777" w:rsidR="009871B0" w:rsidRPr="007E0B31" w:rsidRDefault="009871B0" w:rsidP="009871B0">
            <w:pPr>
              <w:pStyle w:val="TableArial11"/>
              <w:ind w:left="567" w:hanging="567"/>
              <w:rPr>
                <w:rFonts w:cs="Arial"/>
              </w:rPr>
            </w:pPr>
            <w:bookmarkStart w:id="26" w:name="_DV_C22"/>
            <w:r w:rsidRPr="007E0B31">
              <w:rPr>
                <w:rFonts w:cs="Arial"/>
              </w:rPr>
              <w:t>(a)</w:t>
            </w:r>
            <w:r w:rsidRPr="007E0B31">
              <w:rPr>
                <w:rFonts w:cs="Arial"/>
              </w:rPr>
              <w:tab/>
              <w:t>with the Grid Code, (or where they apply, that relevant derogations have been granted), and</w:t>
            </w:r>
            <w:bookmarkEnd w:id="26"/>
          </w:p>
          <w:p w14:paraId="001CADC8" w14:textId="77777777" w:rsidR="009871B0" w:rsidRPr="007E0B31" w:rsidRDefault="009871B0" w:rsidP="009871B0">
            <w:pPr>
              <w:pStyle w:val="TableArial11"/>
              <w:ind w:left="567" w:hanging="567"/>
              <w:rPr>
                <w:rFonts w:cs="Arial"/>
              </w:rPr>
            </w:pPr>
            <w:bookmarkStart w:id="27"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7"/>
          </w:p>
          <w:p w14:paraId="67438D86" w14:textId="77777777" w:rsidR="009871B0" w:rsidRPr="007E0B31" w:rsidRDefault="009871B0" w:rsidP="009871B0">
            <w:pPr>
              <w:pStyle w:val="TableArial11"/>
              <w:rPr>
                <w:rFonts w:cs="Arial"/>
                <w:u w:val="single"/>
              </w:rPr>
            </w:pPr>
            <w:bookmarkStart w:id="28"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8"/>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lastRenderedPageBreak/>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30351298" w:rsidR="009871B0" w:rsidRPr="007E0B31" w:rsidRDefault="2FD604EE" w:rsidP="009871B0">
            <w:pPr>
              <w:pStyle w:val="TableArial11"/>
              <w:rPr>
                <w:rFonts w:cs="Arial"/>
              </w:rPr>
            </w:pPr>
            <w:r w:rsidRPr="38E6A229">
              <w:rPr>
                <w:rFonts w:cs="Arial"/>
              </w:rPr>
              <w:t xml:space="preserve">As defined in the </w:t>
            </w:r>
            <w:r w:rsidRPr="38E6A229">
              <w:rPr>
                <w:rFonts w:cs="Arial"/>
                <w:b/>
                <w:bCs/>
              </w:rPr>
              <w:t>ESO Licence.</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lastRenderedPageBreak/>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52F6CF2A" w14:textId="77777777" w:rsidTr="00766A50">
        <w:trPr>
          <w:cantSplit/>
          <w:trHeight w:val="300"/>
        </w:trPr>
        <w:tc>
          <w:tcPr>
            <w:tcW w:w="2884" w:type="dxa"/>
          </w:tcPr>
          <w:p w14:paraId="3A09F6E0" w14:textId="77777777" w:rsidR="1F51953F" w:rsidRDefault="1F51953F" w:rsidP="004E64E8">
            <w:pPr>
              <w:pStyle w:val="Arial11Bold"/>
              <w:rPr>
                <w:rFonts w:cs="Arial"/>
              </w:rPr>
            </w:pPr>
            <w:r w:rsidRPr="38E6A229">
              <w:rPr>
                <w:rFonts w:cs="Arial"/>
              </w:rPr>
              <w:t>Gas System Planner Licence or GSP Licence</w:t>
            </w:r>
          </w:p>
        </w:tc>
        <w:tc>
          <w:tcPr>
            <w:tcW w:w="6634" w:type="dxa"/>
          </w:tcPr>
          <w:p w14:paraId="2B50B9DB" w14:textId="77777777"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705AB375" w14:textId="77777777" w:rsidTr="00766A50">
        <w:trPr>
          <w:cantSplit/>
        </w:trPr>
        <w:tc>
          <w:tcPr>
            <w:tcW w:w="2884" w:type="dxa"/>
          </w:tcPr>
          <w:p w14:paraId="61765878"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142CE81C" w14:textId="77777777" w:rsidR="00F81D7C" w:rsidRPr="007E0B31" w:rsidRDefault="00F81D7C" w:rsidP="00F81D7C">
            <w:pPr>
              <w:pStyle w:val="Arial11Bold"/>
              <w:rPr>
                <w:rFonts w:cs="Arial"/>
              </w:rPr>
            </w:pPr>
          </w:p>
        </w:tc>
        <w:tc>
          <w:tcPr>
            <w:tcW w:w="6634" w:type="dxa"/>
          </w:tcPr>
          <w:p w14:paraId="19D13EF5" w14:textId="77777777"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0B690D1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58287EF4"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249B2EAF" w14:textId="77777777"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2C49BDB6" w14:textId="77777777" w:rsidTr="00766A50">
        <w:trPr>
          <w:cantSplit/>
        </w:trPr>
        <w:tc>
          <w:tcPr>
            <w:tcW w:w="2884" w:type="dxa"/>
          </w:tcPr>
          <w:p w14:paraId="62A37F12"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354EC136" w14:textId="77777777" w:rsidR="00F81D7C" w:rsidRPr="00FC628A" w:rsidRDefault="00F81D7C" w:rsidP="00F81D7C">
            <w:pPr>
              <w:pStyle w:val="Arial11Bold"/>
              <w:rPr>
                <w:rFonts w:cs="Arial"/>
                <w:bCs/>
              </w:rPr>
            </w:pPr>
          </w:p>
        </w:tc>
        <w:tc>
          <w:tcPr>
            <w:tcW w:w="6634" w:type="dxa"/>
          </w:tcPr>
          <w:p w14:paraId="29570F22" w14:textId="77777777"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BEC4F04" w14:textId="77777777" w:rsidR="00F81D7C" w:rsidRDefault="00F81D7C" w:rsidP="00F81D7C">
            <w:pPr>
              <w:pStyle w:val="TableArial11"/>
              <w:numPr>
                <w:ilvl w:val="0"/>
                <w:numId w:val="24"/>
              </w:numPr>
            </w:pPr>
            <w:r w:rsidRPr="0032641D">
              <w:t>the relevant sections of the Grid Code as applicable, and</w:t>
            </w:r>
          </w:p>
          <w:p w14:paraId="03A000C2" w14:textId="77777777"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lastRenderedPageBreak/>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18DB42F6" w:rsidR="00EB1E5D" w:rsidRPr="007E0B31" w:rsidRDefault="00EB1E5D" w:rsidP="00EB1E5D">
            <w:pPr>
              <w:pStyle w:val="TableArial11"/>
              <w:rPr>
                <w:rFonts w:cs="Arial"/>
              </w:rPr>
            </w:pPr>
            <w:r w:rsidRPr="007E0B31">
              <w:rPr>
                <w:rFonts w:cs="Arial"/>
              </w:rPr>
              <w:t xml:space="preserve">Those parameters listed in Appendix </w:t>
            </w:r>
            <w:del w:id="29" w:author="Stuart McLarnon [NESO]" w:date="2025-09-09T15:10:00Z" w16du:dateUtc="2025-09-09T14:10:00Z">
              <w:r w:rsidR="00F81D7C" w:rsidRPr="007E0B31">
                <w:rPr>
                  <w:rFonts w:cs="Arial"/>
                </w:rPr>
                <w:delText>2</w:delText>
              </w:r>
            </w:del>
            <w:ins w:id="30" w:author="Stuart McLarnon [NESO]" w:date="2025-09-09T15:10:00Z" w16du:dateUtc="2025-09-09T14:10:00Z">
              <w:r w:rsidR="007A5CAD">
                <w:rPr>
                  <w:rFonts w:cs="Arial"/>
                </w:rPr>
                <w:t>1</w:t>
              </w:r>
            </w:ins>
            <w:r w:rsidRPr="007E0B31">
              <w:rPr>
                <w:rFonts w:cs="Arial"/>
              </w:rPr>
              <w:t xml:space="preserve">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Governor Deadband</w:t>
            </w:r>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lastRenderedPageBreak/>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61CE9775" w:rsidR="00EB1E5D" w:rsidRPr="007E0B31" w:rsidRDefault="00EB1E5D" w:rsidP="00EB1E5D">
            <w:pPr>
              <w:pStyle w:val="TableArial11"/>
              <w:rPr>
                <w:rFonts w:cs="Arial"/>
              </w:rPr>
            </w:pPr>
            <w:r w:rsidRPr="007E0B31">
              <w:rPr>
                <w:rFonts w:cs="Arial"/>
              </w:rPr>
              <w:t xml:space="preserve">Means the objectives referred to in </w:t>
            </w:r>
            <w:r w:rsidR="792E6BBD" w:rsidRPr="329F1AB0">
              <w:rPr>
                <w:rFonts w:cs="Arial"/>
              </w:rPr>
              <w:t>c</w:t>
            </w:r>
            <w:r w:rsidR="7D9A43F1" w:rsidRPr="329F1AB0">
              <w:rPr>
                <w:rFonts w:cs="Arial"/>
              </w:rPr>
              <w:t xml:space="preserve">ondition </w:t>
            </w:r>
            <w:r w:rsidR="2ED326F0" w:rsidRPr="329F1AB0">
              <w:rPr>
                <w:rFonts w:cs="Arial"/>
              </w:rPr>
              <w:t>E3.2(b)</w:t>
            </w:r>
            <w:r w:rsidRPr="007E0B31">
              <w:rPr>
                <w:rFonts w:cs="Arial"/>
              </w:rPr>
              <w:t xml:space="preserve"> of </w:t>
            </w:r>
            <w:r w:rsidR="253486F3" w:rsidRPr="004E64E8">
              <w:rPr>
                <w:rFonts w:cs="Arial"/>
              </w:rPr>
              <w:t>the</w:t>
            </w:r>
            <w:r w:rsidR="253486F3" w:rsidRPr="329F1AB0">
              <w:rPr>
                <w:rFonts w:cs="Arial"/>
                <w:b/>
                <w:bCs/>
              </w:rPr>
              <w:t xml:space="preserve"> ESO</w:t>
            </w:r>
            <w:r w:rsidRPr="007E0B31">
              <w:rPr>
                <w:rFonts w:cs="Arial"/>
                <w:b/>
              </w:rPr>
              <w:t xml:space="preserve">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lastRenderedPageBreak/>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31"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1"/>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lastRenderedPageBreak/>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3A32FFC8" w14:textId="77777777" w:rsidTr="00766A50">
        <w:trPr>
          <w:cantSplit/>
          <w:trHeight w:val="300"/>
        </w:trPr>
        <w:tc>
          <w:tcPr>
            <w:tcW w:w="2884" w:type="dxa"/>
          </w:tcPr>
          <w:p w14:paraId="6B858BE5" w14:textId="77777777" w:rsidR="55EF09DB" w:rsidRDefault="55EF09DB" w:rsidP="004E64E8">
            <w:pPr>
              <w:pStyle w:val="Arial11Bold"/>
              <w:rPr>
                <w:rFonts w:cs="Arial"/>
              </w:rPr>
            </w:pPr>
            <w:r w:rsidRPr="38E6A229">
              <w:rPr>
                <w:rFonts w:cs="Arial"/>
              </w:rPr>
              <w:t>Information Request Notice</w:t>
            </w:r>
          </w:p>
        </w:tc>
        <w:tc>
          <w:tcPr>
            <w:tcW w:w="6634" w:type="dxa"/>
          </w:tcPr>
          <w:p w14:paraId="7D54D316" w14:textId="77777777"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29BC1789" w14:textId="77777777" w:rsidTr="00766A50">
        <w:trPr>
          <w:cantSplit/>
          <w:trHeight w:val="300"/>
        </w:trPr>
        <w:tc>
          <w:tcPr>
            <w:tcW w:w="2884" w:type="dxa"/>
          </w:tcPr>
          <w:p w14:paraId="518B812F" w14:textId="77777777" w:rsidR="2B0C7085" w:rsidRDefault="2B0C7085" w:rsidP="004E64E8">
            <w:pPr>
              <w:pStyle w:val="Arial11Bold"/>
              <w:rPr>
                <w:rFonts w:cs="Arial"/>
              </w:rPr>
            </w:pPr>
            <w:r w:rsidRPr="38E6A229">
              <w:rPr>
                <w:rFonts w:cs="Arial"/>
              </w:rPr>
              <w:lastRenderedPageBreak/>
              <w:t>Information Request Statement</w:t>
            </w:r>
          </w:p>
        </w:tc>
        <w:tc>
          <w:tcPr>
            <w:tcW w:w="6634" w:type="dxa"/>
          </w:tcPr>
          <w:p w14:paraId="6FE7C6A2" w14:textId="77777777"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BC1.A.3.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lastRenderedPageBreak/>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6E513958" w14:textId="77777777" w:rsidTr="00766A50">
        <w:trPr>
          <w:cantSplit/>
        </w:trPr>
        <w:tc>
          <w:tcPr>
            <w:tcW w:w="2884" w:type="dxa"/>
          </w:tcPr>
          <w:p w14:paraId="2FDF9ECA" w14:textId="77777777"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30DB71D1" w14:textId="7777777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6DAA2EDF" w14:textId="77777777"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34D519F2" w14:textId="77777777"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32" w:name="_DV_C25"/>
            <w:r w:rsidRPr="007E0B31">
              <w:rPr>
                <w:rFonts w:cs="Arial"/>
              </w:rPr>
              <w:t xml:space="preserve">Interim Operational Notification </w:t>
            </w:r>
            <w:r w:rsidRPr="007E0B31">
              <w:rPr>
                <w:rFonts w:cs="Arial"/>
                <w:b w:val="0"/>
              </w:rPr>
              <w:t>or</w:t>
            </w:r>
            <w:r w:rsidRPr="007E0B31">
              <w:rPr>
                <w:rFonts w:cs="Arial"/>
              </w:rPr>
              <w:t xml:space="preserve"> ION </w:t>
            </w:r>
            <w:bookmarkEnd w:id="32"/>
          </w:p>
        </w:tc>
        <w:tc>
          <w:tcPr>
            <w:tcW w:w="6634" w:type="dxa"/>
          </w:tcPr>
          <w:p w14:paraId="40D45ABF" w14:textId="409DC57C" w:rsidR="00EB1E5D" w:rsidRPr="007E0B31" w:rsidRDefault="00EB1E5D" w:rsidP="00EB1E5D">
            <w:pPr>
              <w:pStyle w:val="TableArial11"/>
              <w:rPr>
                <w:rFonts w:cs="Arial"/>
              </w:rPr>
            </w:pPr>
            <w:bookmarkStart w:id="33"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3"/>
          </w:p>
          <w:p w14:paraId="2DAA1BCB" w14:textId="77777777" w:rsidR="00EB1E5D" w:rsidRPr="007E0B31" w:rsidRDefault="00EB1E5D" w:rsidP="00EB1E5D">
            <w:pPr>
              <w:pStyle w:val="TableArial11"/>
              <w:ind w:left="567" w:hanging="567"/>
              <w:rPr>
                <w:rFonts w:cs="Arial"/>
              </w:rPr>
            </w:pPr>
            <w:bookmarkStart w:id="34" w:name="_DV_C27"/>
            <w:r w:rsidRPr="007E0B31">
              <w:rPr>
                <w:rFonts w:cs="Arial"/>
              </w:rPr>
              <w:t>(a)</w:t>
            </w:r>
            <w:r w:rsidRPr="007E0B31">
              <w:rPr>
                <w:rFonts w:cs="Arial"/>
              </w:rPr>
              <w:tab/>
              <w:t xml:space="preserve">with the Grid Code, and </w:t>
            </w:r>
            <w:bookmarkEnd w:id="34"/>
          </w:p>
          <w:p w14:paraId="71F8FC61" w14:textId="77777777" w:rsidR="00EB1E5D" w:rsidRPr="007E0B31" w:rsidRDefault="00EB1E5D" w:rsidP="00EB1E5D">
            <w:pPr>
              <w:pStyle w:val="TableArial11"/>
              <w:ind w:left="567" w:hanging="567"/>
              <w:rPr>
                <w:rFonts w:cs="Arial"/>
              </w:rPr>
            </w:pPr>
            <w:bookmarkStart w:id="35"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5"/>
          </w:p>
          <w:p w14:paraId="77F719EF" w14:textId="77777777" w:rsidR="00EB1E5D" w:rsidRPr="007E0B31" w:rsidRDefault="00EB1E5D" w:rsidP="00EB1E5D">
            <w:pPr>
              <w:pStyle w:val="TableArial11"/>
              <w:rPr>
                <w:rFonts w:cs="Arial"/>
                <w:u w:val="single"/>
              </w:rPr>
            </w:pPr>
            <w:bookmarkStart w:id="36"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6"/>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47C6510E"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63643A40" w:rsidR="00EB1E5D" w:rsidRPr="00865ADF" w:rsidRDefault="00EB1E5D" w:rsidP="009A2CEB">
            <w:pPr>
              <w:pStyle w:val="TableArial11"/>
              <w:rPr>
                <w:rFonts w:cs="Arial"/>
              </w:rPr>
            </w:pPr>
            <w:r w:rsidRPr="002510FF">
              <w:rPr>
                <w:rFonts w:cs="Arial"/>
              </w:rPr>
              <w:t xml:space="preserve">For the avoidance of doubt, </w:t>
            </w:r>
            <w:r w:rsidR="00F81D7C">
              <w:rPr>
                <w:rFonts w:cs="Arial"/>
              </w:rPr>
              <w:t xml:space="preserve">the impedance between the </w:t>
            </w:r>
            <w:r w:rsidR="00F81D7C" w:rsidRPr="002510FF">
              <w:rPr>
                <w:rFonts w:cs="Arial"/>
                <w:b/>
              </w:rPr>
              <w:t>Internal Voltage</w:t>
            </w:r>
            <w:r w:rsidR="00F81D7C">
              <w:rPr>
                <w:rFonts w:cs="Arial"/>
                <w:b/>
              </w:rPr>
              <w:t xml:space="preserve"> </w:t>
            </w:r>
            <w:r w:rsidR="00F81D7C" w:rsidRPr="002510FF">
              <w:rPr>
                <w:rFonts w:cs="Arial"/>
                <w:b/>
              </w:rPr>
              <w:t>Source</w:t>
            </w:r>
            <w:r w:rsidR="00F81D7C" w:rsidRPr="002510FF">
              <w:rPr>
                <w:rFonts w:cs="Arial"/>
              </w:rPr>
              <w:t xml:space="preserve"> and the </w:t>
            </w:r>
            <w:r w:rsidR="00F81D7C" w:rsidRPr="002510FF">
              <w:rPr>
                <w:rFonts w:cs="Arial"/>
                <w:b/>
              </w:rPr>
              <w:t>Grid Entry Point</w:t>
            </w:r>
            <w:r w:rsidR="00F81D7C" w:rsidRPr="002510FF">
              <w:rPr>
                <w:rFonts w:cs="Arial"/>
              </w:rPr>
              <w:t xml:space="preserve"> or </w:t>
            </w:r>
            <w:r w:rsidR="00F81D7C" w:rsidRPr="002510FF">
              <w:rPr>
                <w:rFonts w:cs="Arial"/>
                <w:b/>
              </w:rPr>
              <w:t>User System Entry Point</w:t>
            </w:r>
            <w:r w:rsidR="00F81D7C">
              <w:rPr>
                <w:rFonts w:cs="Arial"/>
                <w:b/>
              </w:rPr>
              <w:t xml:space="preserve"> </w:t>
            </w:r>
            <w:r w:rsidR="00F81D7C" w:rsidRPr="00D039B8">
              <w:rPr>
                <w:rFonts w:cs="Arial"/>
                <w:bCs/>
              </w:rPr>
              <w:t>could be</w:t>
            </w:r>
            <w:r w:rsidR="00F81D7C">
              <w:rPr>
                <w:rFonts w:cs="Arial"/>
              </w:rPr>
              <w:t xml:space="preserve"> virtual, real, or a combination of the two.</w:t>
            </w:r>
            <w:r w:rsidR="00F81D7C" w:rsidRPr="00D039B8">
              <w:rPr>
                <w:rFonts w:cs="Arial"/>
              </w:rPr>
              <w:t xml:space="preserve"> </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r w:rsidRPr="007E0B31">
              <w:rPr>
                <w:rFonts w:cs="Arial"/>
              </w:rPr>
              <w:t>Intertripping</w:t>
            </w:r>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r w:rsidRPr="007E0B31">
              <w:rPr>
                <w:rFonts w:cs="Arial"/>
              </w:rPr>
              <w:t>Intertrip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lastRenderedPageBreak/>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508141AB" w14:textId="77777777" w:rsidTr="00766A50">
        <w:trPr>
          <w:cantSplit/>
          <w:trHeight w:val="300"/>
        </w:trPr>
        <w:tc>
          <w:tcPr>
            <w:tcW w:w="2884" w:type="dxa"/>
          </w:tcPr>
          <w:p w14:paraId="714149EF" w14:textId="77777777" w:rsidR="0DBEC8F6" w:rsidRDefault="0DBEC8F6" w:rsidP="004E64E8">
            <w:pPr>
              <w:pStyle w:val="Arial11Bold"/>
              <w:rPr>
                <w:rFonts w:cs="Arial"/>
              </w:rPr>
            </w:pPr>
            <w:r w:rsidRPr="38E6A229">
              <w:rPr>
                <w:rFonts w:cs="Arial"/>
              </w:rPr>
              <w:t>ISOP</w:t>
            </w:r>
          </w:p>
        </w:tc>
        <w:tc>
          <w:tcPr>
            <w:tcW w:w="6634" w:type="dxa"/>
          </w:tcPr>
          <w:p w14:paraId="70BE52F4" w14:textId="77777777"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lastRenderedPageBreak/>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76C3FB8D"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78DA1B27" w:rsidRPr="38E6A229">
              <w:rPr>
                <w:b/>
                <w:bCs/>
                <w:lang w:val="en-US"/>
              </w:rPr>
              <w:t>Assimilated</w:t>
            </w:r>
            <w:r w:rsidRPr="00221562">
              <w:rPr>
                <w:b/>
                <w:lang w:val="en-US"/>
              </w:rPr>
              <w:t xml:space="preserve"> Law</w:t>
            </w:r>
            <w:r w:rsidRPr="00221562">
              <w:rPr>
                <w:lang w:val="en-US"/>
              </w:rPr>
              <w:t>.</w:t>
            </w:r>
          </w:p>
        </w:tc>
      </w:tr>
      <w:tr w:rsidR="00EB1E5D" w:rsidRPr="007E0B31" w14:paraId="1040E1D1" w14:textId="77777777" w:rsidTr="490DE6A8">
        <w:trPr>
          <w:cantSplit/>
        </w:trPr>
        <w:tc>
          <w:tcPr>
            <w:tcW w:w="2884" w:type="dxa"/>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lastRenderedPageBreak/>
              <w:t>Licence Standards</w:t>
            </w:r>
          </w:p>
        </w:tc>
        <w:tc>
          <w:tcPr>
            <w:tcW w:w="6634" w:type="dxa"/>
          </w:tcPr>
          <w:p w14:paraId="4123F0EA" w14:textId="3BCA961E" w:rsidR="00EB1E5D" w:rsidRPr="007E0B31" w:rsidRDefault="00EB1E5D" w:rsidP="00EB1E5D">
            <w:pPr>
              <w:pStyle w:val="TableArial11"/>
              <w:rPr>
                <w:rFonts w:cs="Arial"/>
              </w:rPr>
            </w:pPr>
            <w:r w:rsidRPr="007E0B31">
              <w:rPr>
                <w:rFonts w:cs="Arial"/>
              </w:rPr>
              <w:t xml:space="preserve">Those standards set out or referred to in </w:t>
            </w:r>
            <w:r w:rsidR="7F7708CD" w:rsidRPr="38E6A229">
              <w:rPr>
                <w:rFonts w:cs="Arial"/>
              </w:rPr>
              <w:t>c</w:t>
            </w:r>
            <w:r w:rsidR="00F81D7C" w:rsidRPr="38E6A229">
              <w:rPr>
                <w:rFonts w:cs="Arial"/>
              </w:rPr>
              <w:t xml:space="preserve">ondition </w:t>
            </w:r>
            <w:r w:rsidR="77C25202" w:rsidRPr="38E6A229">
              <w:rPr>
                <w:rFonts w:cs="Arial"/>
              </w:rPr>
              <w:t>E7</w:t>
            </w:r>
            <w:r w:rsidRPr="007E0B31">
              <w:rPr>
                <w:rFonts w:cs="Arial"/>
              </w:rPr>
              <w:t xml:space="preserve"> of </w:t>
            </w:r>
            <w:r>
              <w:rPr>
                <w:rFonts w:cs="Arial"/>
                <w:b/>
              </w:rPr>
              <w:t>The Company</w:t>
            </w:r>
            <w:r w:rsidRPr="007E0B31">
              <w:rPr>
                <w:rFonts w:cs="Arial"/>
                <w:b/>
              </w:rPr>
              <w:t>’s</w:t>
            </w:r>
            <w:r w:rsidRPr="007E0B31">
              <w:rPr>
                <w:rFonts w:cs="Arial"/>
              </w:rPr>
              <w:t xml:space="preserve"> </w:t>
            </w:r>
            <w:r w:rsidR="74310ED1" w:rsidRPr="38E6A229">
              <w:rPr>
                <w:rFonts w:cs="Arial"/>
                <w:b/>
                <w:bCs/>
              </w:rPr>
              <w:t>ESO</w:t>
            </w:r>
            <w:r w:rsidRPr="007E0B31">
              <w:rPr>
                <w:rFonts w:cs="Arial"/>
                <w:b/>
              </w:rPr>
              <w:t xml:space="preserve"> Licence</w:t>
            </w:r>
            <w:r w:rsidRPr="007E0B31">
              <w:rPr>
                <w:rFonts w:cs="Arial"/>
              </w:rPr>
              <w:t xml:space="preserve"> and/or </w:t>
            </w:r>
            <w:r w:rsidR="203D469E" w:rsidRPr="38E6A229">
              <w:rPr>
                <w:rFonts w:cs="Arial"/>
              </w:rPr>
              <w:t>c</w:t>
            </w:r>
            <w:r w:rsidRPr="007E0B31">
              <w:rPr>
                <w:rFonts w:cs="Arial"/>
              </w:rPr>
              <w:t xml:space="preserve">ondition D3 and/or </w:t>
            </w:r>
            <w:r w:rsidR="7B8D372D" w:rsidRPr="38E6A229">
              <w:rPr>
                <w:rFonts w:cs="Arial"/>
              </w:rPr>
              <w:t>c</w:t>
            </w:r>
            <w:r w:rsidRPr="007E0B31">
              <w:rPr>
                <w:rFonts w:cs="Arial"/>
              </w:rPr>
              <w:t xml:space="preserve">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F81D7C" w:rsidRPr="007E0B31" w14:paraId="3A3C3040" w14:textId="77777777" w:rsidTr="00766A50">
        <w:trPr>
          <w:cantSplit/>
        </w:trPr>
        <w:tc>
          <w:tcPr>
            <w:tcW w:w="2884" w:type="dxa"/>
          </w:tcPr>
          <w:p w14:paraId="31A67659" w14:textId="77777777"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5A171344" w14:textId="77777777"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424AF6DD"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50ED49FC" w14:textId="77777777"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37"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7"/>
          </w:p>
        </w:tc>
        <w:tc>
          <w:tcPr>
            <w:tcW w:w="6634" w:type="dxa"/>
          </w:tcPr>
          <w:p w14:paraId="116937FB" w14:textId="55A25BAD" w:rsidR="00EB1E5D" w:rsidRPr="007E0B31" w:rsidRDefault="00EB1E5D" w:rsidP="00EB1E5D">
            <w:pPr>
              <w:pStyle w:val="TableArial11"/>
              <w:rPr>
                <w:rFonts w:cs="Arial"/>
              </w:rPr>
            </w:pPr>
            <w:bookmarkStart w:id="38"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8"/>
          </w:p>
          <w:p w14:paraId="0C9542F9" w14:textId="77777777" w:rsidR="00EB1E5D" w:rsidRPr="007E0B31" w:rsidRDefault="00EB1E5D" w:rsidP="00EB1E5D">
            <w:pPr>
              <w:pStyle w:val="TableArial11"/>
              <w:ind w:left="567" w:hanging="567"/>
              <w:rPr>
                <w:rFonts w:cs="Arial"/>
              </w:rPr>
            </w:pPr>
            <w:bookmarkStart w:id="39" w:name="_DV_C36"/>
            <w:r w:rsidRPr="007E0B31">
              <w:rPr>
                <w:rFonts w:cs="Arial"/>
              </w:rPr>
              <w:t>(a)</w:t>
            </w:r>
            <w:r w:rsidRPr="007E0B31">
              <w:rPr>
                <w:rFonts w:cs="Arial"/>
              </w:rPr>
              <w:tab/>
              <w:t xml:space="preserve">with the provisions of the Grid Code specified in the notice, and </w:t>
            </w:r>
            <w:bookmarkEnd w:id="39"/>
          </w:p>
          <w:p w14:paraId="5536F311" w14:textId="77777777" w:rsidR="00EB1E5D" w:rsidRPr="007E0B31" w:rsidRDefault="00EB1E5D" w:rsidP="00EB1E5D">
            <w:pPr>
              <w:pStyle w:val="TableArial11"/>
              <w:ind w:left="567" w:hanging="567"/>
              <w:rPr>
                <w:rFonts w:cs="Arial"/>
              </w:rPr>
            </w:pPr>
            <w:bookmarkStart w:id="40"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0"/>
          </w:p>
          <w:p w14:paraId="3817BE40" w14:textId="77777777" w:rsidR="00EB1E5D" w:rsidRPr="007E0B31" w:rsidRDefault="00EB1E5D" w:rsidP="00EB1E5D">
            <w:pPr>
              <w:pStyle w:val="TableArial11"/>
              <w:rPr>
                <w:rFonts w:cs="Arial"/>
              </w:rPr>
            </w:pPr>
            <w:bookmarkStart w:id="41" w:name="_DV_C38"/>
            <w:r w:rsidRPr="007E0B31">
              <w:rPr>
                <w:rFonts w:cs="Arial"/>
              </w:rPr>
              <w:t xml:space="preserve">and specifying the </w:t>
            </w:r>
            <w:r w:rsidRPr="007E0B31">
              <w:rPr>
                <w:rFonts w:cs="Arial"/>
                <w:b/>
              </w:rPr>
              <w:t>Unresolved Issues</w:t>
            </w:r>
            <w:r w:rsidRPr="007E0B31">
              <w:rPr>
                <w:rFonts w:cs="Arial"/>
              </w:rPr>
              <w:t xml:space="preserve">. </w:t>
            </w:r>
            <w:bookmarkEnd w:id="41"/>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50596C89"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00567A01" w:rsidRPr="00411C8B">
              <w:rPr>
                <w:rFonts w:cs="Arial"/>
              </w:rPr>
              <w:t>, the</w:t>
            </w:r>
            <w:r w:rsidR="00567A01" w:rsidRPr="00411C8B">
              <w:rPr>
                <w:rFonts w:cs="Arial"/>
                <w:b/>
                <w:bCs/>
              </w:rPr>
              <w:t xml:space="preserve"> </w:t>
            </w:r>
            <w:r w:rsidR="00567A01" w:rsidRPr="00411C8B">
              <w:rPr>
                <w:rFonts w:cs="Arial"/>
              </w:rPr>
              <w:t>relevant</w:t>
            </w:r>
            <w:r w:rsidR="00567A01" w:rsidRPr="00411C8B">
              <w:rPr>
                <w:rFonts w:cs="Arial"/>
                <w:b/>
                <w:bCs/>
              </w:rPr>
              <w:t xml:space="preserve"> Competitively Appointed Transmission Licensee’s</w:t>
            </w:r>
            <w:r w:rsidRPr="007E0B31">
              <w:rPr>
                <w:rFonts w:cs="Arial"/>
              </w:rPr>
              <w:t xml:space="preserve"> or </w:t>
            </w:r>
            <w:r w:rsidRPr="007E0B31">
              <w:rPr>
                <w:rFonts w:cs="Arial"/>
                <w:b/>
              </w:rPr>
              <w:t>User's</w:t>
            </w:r>
            <w:r w:rsidRPr="007E0B31">
              <w:rPr>
                <w:rFonts w:cs="Arial"/>
              </w:rPr>
              <w:t xml:space="preserve"> relevant manager</w:t>
            </w:r>
            <w:r w:rsidR="00567A01" w:rsidRPr="00411C8B">
              <w:rPr>
                <w:rFonts w:cs="Arial"/>
              </w:rPr>
              <w:t xml:space="preserve"> as relevant for the </w:t>
            </w:r>
            <w:r w:rsidR="00567A01" w:rsidRPr="00411C8B">
              <w:rPr>
                <w:rFonts w:cs="Arial"/>
                <w:b/>
                <w:bCs/>
              </w:rPr>
              <w:t>User Site</w:t>
            </w:r>
            <w:r w:rsidR="00567A01" w:rsidRPr="00411C8B">
              <w:rPr>
                <w:rFonts w:cs="Arial"/>
              </w:rPr>
              <w:t xml:space="preserve"> location</w:t>
            </w:r>
            <w:r w:rsidRPr="007E0B31">
              <w:rPr>
                <w:rFonts w:cs="Arial"/>
              </w:rPr>
              <w:t xml:space="preserve">, setting down the methods of achieving the objectives of </w:t>
            </w:r>
            <w:r w:rsidRPr="00803955">
              <w:rPr>
                <w:rFonts w:cs="Arial"/>
                <w:b/>
              </w:rPr>
              <w:t>NGET</w:t>
            </w:r>
            <w:r w:rsidRPr="007E0B31">
              <w:rPr>
                <w:rFonts w:cs="Arial"/>
                <w:b/>
              </w:rPr>
              <w:t>'s</w:t>
            </w:r>
            <w:r w:rsidR="00567A01" w:rsidRPr="00411C8B">
              <w:rPr>
                <w:rFonts w:cs="Arial"/>
              </w:rPr>
              <w:t xml:space="preserve"> or the</w:t>
            </w:r>
            <w:r w:rsidR="00567A01" w:rsidRPr="00411C8B">
              <w:rPr>
                <w:rFonts w:cs="Arial"/>
                <w:b/>
                <w:bCs/>
              </w:rPr>
              <w:t xml:space="preserve"> </w:t>
            </w:r>
            <w:r w:rsidR="00567A01" w:rsidRPr="00411C8B">
              <w:rPr>
                <w:rFonts w:cs="Arial"/>
              </w:rPr>
              <w:t>relevant</w:t>
            </w:r>
            <w:r w:rsidR="00567A01" w:rsidRPr="00411C8B">
              <w:rPr>
                <w:rFonts w:cs="Arial"/>
                <w:b/>
                <w:bCs/>
              </w:rPr>
              <w:t xml:space="preserve"> Competitively Appointed Transmission Licensee’s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r w:rsidR="00567A01" w:rsidRPr="00567A01">
              <w:rPr>
                <w:rFonts w:cs="Arial"/>
              </w:rPr>
              <w:t> </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56A40528" w14:textId="77777777" w:rsidTr="002A1659">
        <w:trPr>
          <w:cantSplit/>
        </w:trPr>
        <w:tc>
          <w:tcPr>
            <w:tcW w:w="2884" w:type="dxa"/>
          </w:tcPr>
          <w:p w14:paraId="11A59E70" w14:textId="77777777" w:rsidR="001D0F41" w:rsidRPr="007E0B31" w:rsidRDefault="001D0F41" w:rsidP="001D0F41">
            <w:pPr>
              <w:pStyle w:val="Arial11Bold"/>
              <w:rPr>
                <w:rFonts w:cs="Arial"/>
              </w:rPr>
            </w:pPr>
            <w:r w:rsidRPr="00513343">
              <w:t>London Court of International Arbitration</w:t>
            </w:r>
          </w:p>
        </w:tc>
        <w:tc>
          <w:tcPr>
            <w:tcW w:w="6634" w:type="dxa"/>
          </w:tcPr>
          <w:p w14:paraId="19BBD9EC" w14:textId="77777777"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42" w:name="_DV_C39"/>
            <w:r w:rsidRPr="007E0B31">
              <w:rPr>
                <w:rFonts w:cs="Arial"/>
              </w:rPr>
              <w:t>Manufacturer’s Data &amp; Performance Report</w:t>
            </w:r>
            <w:bookmarkEnd w:id="42"/>
          </w:p>
        </w:tc>
        <w:tc>
          <w:tcPr>
            <w:tcW w:w="6634" w:type="dxa"/>
          </w:tcPr>
          <w:p w14:paraId="671DA193" w14:textId="02EFD935" w:rsidR="00EB1E5D" w:rsidRPr="007E0B31" w:rsidRDefault="00EB1E5D" w:rsidP="00EB1E5D">
            <w:pPr>
              <w:pStyle w:val="TableArial11"/>
              <w:rPr>
                <w:rFonts w:cs="Arial"/>
              </w:rPr>
            </w:pPr>
            <w:bookmarkStart w:id="43"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3"/>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lastRenderedPageBreak/>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2BDA4E8C" w14:textId="77777777" w:rsidTr="00766A50">
        <w:trPr>
          <w:cantSplit/>
          <w:trHeight w:val="300"/>
        </w:trPr>
        <w:tc>
          <w:tcPr>
            <w:tcW w:w="2884" w:type="dxa"/>
          </w:tcPr>
          <w:p w14:paraId="6D66A1E0" w14:textId="77777777" w:rsidR="1E6C4A0A" w:rsidRDefault="1E6C4A0A" w:rsidP="004E64E8">
            <w:pPr>
              <w:pStyle w:val="Arial11Bold"/>
              <w:rPr>
                <w:rFonts w:cs="Arial"/>
              </w:rPr>
            </w:pPr>
            <w:r w:rsidRPr="38E6A229">
              <w:rPr>
                <w:rFonts w:cs="Arial"/>
              </w:rPr>
              <w:t>Minister of the Crown</w:t>
            </w:r>
          </w:p>
        </w:tc>
        <w:tc>
          <w:tcPr>
            <w:tcW w:w="6634" w:type="dxa"/>
          </w:tcPr>
          <w:p w14:paraId="155D001E" w14:textId="77777777"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lastRenderedPageBreak/>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r w:rsidRPr="007E0B31">
              <w:rPr>
                <w:rFonts w:cs="Arial"/>
              </w:rPr>
              <w:t>minus:-</w:t>
            </w:r>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and, for the purposes of this definition, does not include:-</w:t>
            </w:r>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5E2947F6" w:rsidR="00EB1E5D" w:rsidRPr="007E0B31" w:rsidRDefault="00EB1E5D" w:rsidP="00EB1E5D">
            <w:pPr>
              <w:pStyle w:val="Arial11Bold"/>
              <w:rPr>
                <w:rFonts w:cs="Arial"/>
              </w:rPr>
            </w:pPr>
            <w:r w:rsidRPr="007E0B31">
              <w:rPr>
                <w:rFonts w:cs="Arial"/>
              </w:rPr>
              <w:t>National Electricity Transmission System</w:t>
            </w:r>
            <w:ins w:id="44" w:author="Stuart McLarnon [NESO]" w:date="2025-09-09T15:10:00Z" w16du:dateUtc="2025-09-09T14:10:00Z">
              <w:r w:rsidR="00827B49">
                <w:rPr>
                  <w:rFonts w:cs="Arial"/>
                </w:rPr>
                <w:t xml:space="preserve"> (NETS)</w:t>
              </w:r>
            </w:ins>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and, for the purposes of this definition, includes:-</w:t>
            </w:r>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609947A2" w:rsidR="00EB1E5D" w:rsidRPr="007E0B31" w:rsidRDefault="00C01989" w:rsidP="00EB1E5D">
            <w:pPr>
              <w:pStyle w:val="TableArial11"/>
              <w:rPr>
                <w:rFonts w:cs="Arial"/>
              </w:rPr>
            </w:pPr>
            <w:r>
              <w:rPr>
                <w:rFonts w:cs="Arial"/>
              </w:rPr>
              <w:t>M</w:t>
            </w:r>
            <w:r w:rsidR="3EB8F7DC" w:rsidRPr="38E6A229">
              <w:rPr>
                <w:rFonts w:cs="Arial"/>
              </w:rPr>
              <w:t>e</w:t>
            </w:r>
            <w:r w:rsidR="00EB1E5D" w:rsidRPr="007E0B31">
              <w:rPr>
                <w:rFonts w:cs="Arial"/>
              </w:rPr>
              <w:t>a</w:t>
            </w:r>
            <w:r w:rsidR="3EB8F7DC" w:rsidRPr="38E6A229">
              <w:rPr>
                <w:rFonts w:cs="Arial"/>
              </w:rPr>
              <w:t>n</w:t>
            </w:r>
            <w:r w:rsidR="00EB1E5D" w:rsidRPr="007E0B31">
              <w:rPr>
                <w:rFonts w:cs="Arial"/>
              </w:rPr>
              <w:t xml:space="preserve">s the </w:t>
            </w:r>
            <w:r w:rsidR="3EB8F7DC" w:rsidRPr="38E6A229">
              <w:rPr>
                <w:rFonts w:cs="Arial"/>
              </w:rPr>
              <w:t>area by that name as</w:t>
            </w:r>
            <w:r w:rsidR="00EB1E5D" w:rsidRPr="007E0B31">
              <w:rPr>
                <w:rFonts w:cs="Arial"/>
              </w:rPr>
              <w:t xml:space="preserve"> set out in </w:t>
            </w:r>
            <w:r w:rsidR="3EB8F7DC" w:rsidRPr="38E6A229">
              <w:rPr>
                <w:rFonts w:cs="Arial"/>
              </w:rPr>
              <w:t>the terms</w:t>
            </w:r>
            <w:r w:rsidR="00EB1E5D" w:rsidRPr="007E0B31">
              <w:rPr>
                <w:rFonts w:cs="Arial"/>
              </w:rPr>
              <w:t xml:space="preserve"> of </w:t>
            </w:r>
            <w:r w:rsidR="3EB8F7DC" w:rsidRPr="38E6A229">
              <w:rPr>
                <w:rFonts w:cs="Arial"/>
              </w:rPr>
              <w:t xml:space="preserve">the </w:t>
            </w:r>
            <w:r w:rsidR="3EB8F7DC" w:rsidRPr="38E6A229">
              <w:rPr>
                <w:rFonts w:cs="Arial"/>
                <w:b/>
                <w:bCs/>
              </w:rPr>
              <w:t>ESO</w:t>
            </w:r>
            <w:r w:rsidR="00EB1E5D" w:rsidRPr="007E0B31">
              <w:rPr>
                <w:rFonts w:cs="Arial"/>
                <w:b/>
              </w:rPr>
              <w:t xml:space="preserve"> Licence</w:t>
            </w:r>
            <w:r w:rsidR="00EB1E5D" w:rsidRPr="007E0B31">
              <w:rPr>
                <w:rPrChange w:id="45" w:author="Stuart McLarnon [NESO]" w:date="2025-09-09T15:10:00Z" w16du:dateUtc="2025-09-09T14:10:00Z">
                  <w:rPr>
                    <w:b/>
                  </w:rPr>
                </w:rPrChange>
              </w:rPr>
              <w:t>.</w:t>
            </w:r>
          </w:p>
        </w:tc>
      </w:tr>
      <w:tr w:rsidR="00EB1E5D" w:rsidRPr="007E0B31" w14:paraId="55416822" w14:textId="77777777" w:rsidTr="490DE6A8">
        <w:trPr>
          <w:cantSplit/>
        </w:trPr>
        <w:tc>
          <w:tcPr>
            <w:tcW w:w="2884" w:type="dxa"/>
          </w:tcPr>
          <w:p w14:paraId="5B10E3EF" w14:textId="77777777" w:rsidR="00EB1E5D" w:rsidRDefault="00EB1E5D" w:rsidP="00EB1E5D">
            <w:pPr>
              <w:pStyle w:val="Arial11Bold"/>
              <w:rPr>
                <w:ins w:id="46" w:author="Stuart McLarnon [NESO]" w:date="2025-09-09T15:10:00Z" w16du:dateUtc="2025-09-09T14:10:00Z"/>
                <w:rFonts w:cs="Arial"/>
              </w:rPr>
            </w:pPr>
            <w:r w:rsidRPr="007E0B31">
              <w:rPr>
                <w:rFonts w:cs="Arial"/>
              </w:rPr>
              <w:t>National Electricity Transmission System Study Network Data File</w:t>
            </w:r>
          </w:p>
          <w:p w14:paraId="0FB9F23B" w14:textId="699C936D" w:rsidR="00F1744C" w:rsidRPr="007E0B31" w:rsidRDefault="00F1744C" w:rsidP="00EB1E5D">
            <w:pPr>
              <w:pStyle w:val="Arial11Bold"/>
              <w:rPr>
                <w:rFonts w:cs="Arial"/>
              </w:rPr>
            </w:pPr>
            <w:ins w:id="47" w:author="Stuart McLarnon [NESO]" w:date="2025-09-09T15:10:00Z" w16du:dateUtc="2025-09-09T14:10:00Z">
              <w:r>
                <w:rPr>
                  <w:rFonts w:cs="Arial"/>
                </w:rPr>
                <w:t xml:space="preserve">(NETS </w:t>
              </w:r>
              <w:r w:rsidRPr="007E0B31">
                <w:rPr>
                  <w:rFonts w:cs="Arial"/>
                </w:rPr>
                <w:t>Study Network Data File</w:t>
              </w:r>
              <w:r>
                <w:rPr>
                  <w:rFonts w:cs="Arial"/>
                </w:rPr>
                <w:t>)</w:t>
              </w:r>
            </w:ins>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lastRenderedPageBreak/>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3F43A395" w14:textId="77777777" w:rsidTr="00766A50">
        <w:trPr>
          <w:cantSplit/>
          <w:trHeight w:val="300"/>
        </w:trPr>
        <w:tc>
          <w:tcPr>
            <w:tcW w:w="2884" w:type="dxa"/>
          </w:tcPr>
          <w:p w14:paraId="32B67DFA" w14:textId="77777777" w:rsidR="48499DA7" w:rsidRDefault="48499DA7" w:rsidP="004E64E8">
            <w:pPr>
              <w:pStyle w:val="Arial11Bold"/>
              <w:rPr>
                <w:rFonts w:cs="Arial"/>
              </w:rPr>
            </w:pPr>
            <w:r w:rsidRPr="38E6A229">
              <w:rPr>
                <w:rFonts w:cs="Arial"/>
              </w:rPr>
              <w:t>National Energy System Operator or NESO</w:t>
            </w:r>
          </w:p>
        </w:tc>
        <w:tc>
          <w:tcPr>
            <w:tcW w:w="6634" w:type="dxa"/>
          </w:tcPr>
          <w:p w14:paraId="1E0BA19C" w14:textId="77777777"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lastRenderedPageBreak/>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48" w:name="_DV_C45"/>
            <w:r w:rsidRPr="007E0B31">
              <w:rPr>
                <w:rFonts w:cs="Arial"/>
              </w:rPr>
              <w:lastRenderedPageBreak/>
              <w:t>Notification of User’s Intention to Synchronise</w:t>
            </w:r>
            <w:bookmarkEnd w:id="48"/>
          </w:p>
        </w:tc>
        <w:tc>
          <w:tcPr>
            <w:tcW w:w="6634" w:type="dxa"/>
          </w:tcPr>
          <w:p w14:paraId="6ADCBD35" w14:textId="0DA3F6C9" w:rsidR="00EB1E5D" w:rsidRPr="007E0B31" w:rsidRDefault="00EB1E5D" w:rsidP="00EB1E5D">
            <w:pPr>
              <w:pStyle w:val="TableArial11"/>
              <w:rPr>
                <w:rFonts w:cs="Arial"/>
              </w:rPr>
            </w:pPr>
            <w:bookmarkStart w:id="4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9"/>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lastRenderedPageBreak/>
              <w:t>Offshore Development Information Statement</w:t>
            </w:r>
          </w:p>
        </w:tc>
        <w:tc>
          <w:tcPr>
            <w:tcW w:w="6634" w:type="dxa"/>
          </w:tcPr>
          <w:p w14:paraId="24743A7E" w14:textId="4F962335"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In the case of:-</w:t>
            </w:r>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lastRenderedPageBreak/>
              <w:t>Offshore Power Park Module</w:t>
            </w:r>
          </w:p>
        </w:tc>
        <w:tc>
          <w:tcPr>
            <w:tcW w:w="6634" w:type="dxa"/>
          </w:tcPr>
          <w:p w14:paraId="1A8EAFDB" w14:textId="77777777" w:rsidR="00EB1E5D" w:rsidRPr="007E0B31" w:rsidRDefault="00EB1E5D" w:rsidP="00EB1E5D">
            <w:pPr>
              <w:pStyle w:val="TableArial11"/>
              <w:rPr>
                <w:rFonts w:cs="Arial"/>
              </w:rPr>
            </w:pPr>
            <w:bookmarkStart w:id="5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0"/>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lastRenderedPageBreak/>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05FC3851"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lastRenderedPageBreak/>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Operational Intertripping</w:t>
            </w:r>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51" w:name="_DV_C41"/>
            <w:r w:rsidRPr="007E0B31">
              <w:rPr>
                <w:rFonts w:cs="Arial"/>
              </w:rPr>
              <w:t>Operational Notifications</w:t>
            </w:r>
            <w:bookmarkEnd w:id="51"/>
          </w:p>
        </w:tc>
        <w:tc>
          <w:tcPr>
            <w:tcW w:w="6634" w:type="dxa"/>
          </w:tcPr>
          <w:p w14:paraId="7D98A808" w14:textId="07D64618" w:rsidR="00EB1E5D" w:rsidRPr="007E0B31" w:rsidRDefault="00EB1E5D" w:rsidP="00EB1E5D">
            <w:pPr>
              <w:pStyle w:val="TableArial11"/>
              <w:rPr>
                <w:rFonts w:cs="Arial"/>
              </w:rPr>
            </w:pPr>
            <w:bookmarkStart w:id="5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2"/>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5664C2CB"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sidR="78EC5FC6" w:rsidRPr="004E64E8">
              <w:rPr>
                <w:rFonts w:cs="Arial"/>
              </w:rPr>
              <w:t>the</w:t>
            </w:r>
            <w:r w:rsidR="00F81D7C" w:rsidRPr="329F1AB0">
              <w:rPr>
                <w:rFonts w:cs="Arial"/>
                <w:b/>
                <w:bCs/>
              </w:rPr>
              <w:t xml:space="preserve"> </w:t>
            </w:r>
            <w:r w:rsidR="6736273A" w:rsidRPr="329F1AB0">
              <w:rPr>
                <w:rFonts w:cs="Arial"/>
                <w:b/>
                <w:bCs/>
              </w:rPr>
              <w:t xml:space="preserve"> ESO</w:t>
            </w:r>
            <w:r w:rsidRPr="007E0B31">
              <w:rPr>
                <w:rFonts w:cs="Arial"/>
                <w:b/>
              </w:rPr>
              <w:t xml:space="preserve">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lastRenderedPageBreak/>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time </w:t>
            </w:r>
            <w:r w:rsidR="00827D48">
              <w:rPr>
                <w:rFonts w:cs="Arial"/>
              </w:rPr>
              <w:t>period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lastRenderedPageBreak/>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lastRenderedPageBreak/>
              <w:t>Pending Grid Code Modification Proposal</w:t>
            </w:r>
          </w:p>
        </w:tc>
        <w:tc>
          <w:tcPr>
            <w:tcW w:w="6634" w:type="dxa"/>
          </w:tcPr>
          <w:p w14:paraId="7CD48F0F" w14:textId="353D0D0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39E6CC1F" w:rsidRPr="38E6A229">
              <w:rPr>
                <w:rFonts w:cs="Arial"/>
                <w:b/>
                <w:bCs/>
              </w:rPr>
              <w:t>ESO</w:t>
            </w:r>
            <w:r w:rsidRPr="007E0B31">
              <w:rPr>
                <w:rFonts w:cs="Arial"/>
                <w:b/>
              </w:rPr>
              <w:t xml:space="preserve">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lastRenderedPageBreak/>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lastRenderedPageBreak/>
              <w:t>Power Park Module Planning Matrix</w:t>
            </w:r>
          </w:p>
        </w:tc>
        <w:tc>
          <w:tcPr>
            <w:tcW w:w="6634" w:type="dxa"/>
          </w:tcPr>
          <w:p w14:paraId="6379A14D" w14:textId="1C330D7F" w:rsidR="00EB1E5D" w:rsidRPr="007E0B31" w:rsidRDefault="00EB1E5D" w:rsidP="00EB1E5D">
            <w:pPr>
              <w:pStyle w:val="TableArial11"/>
              <w:rPr>
                <w:rFonts w:cs="Arial"/>
              </w:rPr>
            </w:pPr>
            <w:r w:rsidRPr="007E0B31">
              <w:rPr>
                <w:rFonts w:cs="Arial"/>
              </w:rPr>
              <w:t xml:space="preserve">A matrix in the form set out in Appendix </w:t>
            </w:r>
            <w:del w:id="53" w:author="Stuart McLarnon [NESO]" w:date="2025-09-09T15:10:00Z" w16du:dateUtc="2025-09-09T14:10:00Z">
              <w:r w:rsidR="00F81D7C" w:rsidRPr="007E0B31">
                <w:rPr>
                  <w:rFonts w:cs="Arial"/>
                </w:rPr>
                <w:delText>4</w:delText>
              </w:r>
            </w:del>
            <w:ins w:id="54" w:author="Stuart McLarnon [NESO]" w:date="2025-09-09T15:10:00Z" w16du:dateUtc="2025-09-09T14:10:00Z">
              <w:r w:rsidR="008E79DA">
                <w:rPr>
                  <w:rFonts w:cs="Arial"/>
                </w:rPr>
                <w:t>3</w:t>
              </w:r>
            </w:ins>
            <w:r w:rsidRPr="007E0B31">
              <w:rPr>
                <w:rFonts w:cs="Arial"/>
              </w:rPr>
              <w:t xml:space="preserve">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lastRenderedPageBreak/>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lastRenderedPageBreak/>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lastRenderedPageBreak/>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lastRenderedPageBreak/>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78586E5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0F05E3C6" w:rsidRPr="004E64E8">
              <w:rPr>
                <w:rFonts w:cs="Arial"/>
              </w:rPr>
              <w:t xml:space="preserve">the </w:t>
            </w:r>
            <w:r w:rsidR="0F05E3C6" w:rsidRPr="329F1AB0">
              <w:rPr>
                <w:rFonts w:cs="Arial"/>
                <w:b/>
                <w:bCs/>
              </w:rPr>
              <w:t>ESO</w:t>
            </w:r>
            <w:r w:rsidRPr="007E0B31">
              <w:rPr>
                <w:rFonts w:cs="Arial"/>
                <w:b/>
              </w:rPr>
              <w:t xml:space="preserve">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1C9C6480"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00477638" w:rsidRPr="00411C8B">
              <w:rPr>
                <w:rFonts w:cs="Arial"/>
              </w:rPr>
              <w:t>,</w:t>
            </w:r>
            <w:r w:rsidR="00477638" w:rsidRPr="00411C8B">
              <w:rPr>
                <w:rFonts w:cs="Arial"/>
                <w:b/>
                <w:bCs/>
              </w:rPr>
              <w:t xml:space="preserve"> </w:t>
            </w:r>
            <w:r w:rsidR="00477638" w:rsidRPr="00411C8B">
              <w:rPr>
                <w:rFonts w:cs="Arial"/>
              </w:rPr>
              <w:t>and/or</w:t>
            </w:r>
            <w:r w:rsidR="00477638" w:rsidRPr="00411C8B">
              <w:rPr>
                <w:rFonts w:cs="Arial"/>
                <w:b/>
                <w:bCs/>
              </w:rPr>
              <w:t xml:space="preserve"> </w:t>
            </w:r>
            <w:r w:rsidR="00477638" w:rsidRPr="00411C8B">
              <w:rPr>
                <w:rFonts w:cs="Arial"/>
              </w:rPr>
              <w:t xml:space="preserve">a </w:t>
            </w:r>
            <w:r w:rsidR="00477638" w:rsidRPr="00411C8B">
              <w:rPr>
                <w:rFonts w:cs="Arial"/>
                <w:b/>
                <w:bCs/>
              </w:rPr>
              <w:t>Competitively Appointed Transmission Licensee</w:t>
            </w:r>
            <w:r w:rsidR="00477638" w:rsidRPr="00411C8B">
              <w:rPr>
                <w:rFonts w:cs="Arial"/>
              </w:rPr>
              <w:t xml:space="preserve"> with</w:t>
            </w:r>
            <w:r w:rsidR="00477638" w:rsidRPr="00411C8B">
              <w:rPr>
                <w:rFonts w:cs="Arial"/>
                <w:b/>
                <w:bCs/>
              </w:rPr>
              <w:t xml:space="preserve"> Plant </w:t>
            </w:r>
            <w:r w:rsidR="00477638" w:rsidRPr="00411C8B">
              <w:rPr>
                <w:rFonts w:cs="Arial"/>
              </w:rPr>
              <w:t>and</w:t>
            </w:r>
            <w:r w:rsidR="00477638" w:rsidRPr="00411C8B">
              <w:rPr>
                <w:rFonts w:cs="Arial"/>
                <w:b/>
                <w:bCs/>
              </w:rPr>
              <w:t xml:space="preserve"> Apparatus</w:t>
            </w:r>
            <w:r w:rsidR="00477638" w:rsidRPr="00411C8B">
              <w:rPr>
                <w:rFonts w:cs="Arial"/>
              </w:rPr>
              <w:t xml:space="preserve"> located in </w:t>
            </w:r>
            <w:r w:rsidR="00477638" w:rsidRPr="00411C8B">
              <w:rPr>
                <w:rFonts w:cs="Arial"/>
                <w:b/>
                <w:bCs/>
              </w:rPr>
              <w:t>NGET’s Transmission</w:t>
            </w:r>
            <w:r w:rsidR="00477638" w:rsidRPr="00411C8B">
              <w:rPr>
                <w:rFonts w:cs="Arial"/>
              </w:rPr>
              <w:t xml:space="preserve"> </w:t>
            </w:r>
            <w:r w:rsidR="00477638" w:rsidRPr="00411C8B">
              <w:rPr>
                <w:rFonts w:cs="Arial"/>
                <w:b/>
                <w:bCs/>
              </w:rPr>
              <w:t>Area</w:t>
            </w:r>
            <w:r w:rsidRPr="007E0B31">
              <w:rPr>
                <w:rFonts w:cs="Arial"/>
              </w:rPr>
              <w:t xml:space="preserve"> and/or an </w:t>
            </w:r>
            <w:r w:rsidRPr="007E0B31">
              <w:rPr>
                <w:rFonts w:cs="Arial"/>
                <w:b/>
              </w:rPr>
              <w:t>E&amp;W Offshore Transmission Licensee</w:t>
            </w:r>
            <w:r w:rsidRPr="007E0B31">
              <w:rPr>
                <w:rFonts w:cs="Arial"/>
              </w:rPr>
              <w:t>.</w:t>
            </w:r>
            <w:r w:rsidR="00477638" w:rsidRPr="00477638">
              <w:rPr>
                <w:rFonts w:cs="Arial"/>
              </w:rPr>
              <w:t> </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lastRenderedPageBreak/>
              <w:t>Relevant Scottish Transmission Licensee</w:t>
            </w:r>
          </w:p>
        </w:tc>
        <w:tc>
          <w:tcPr>
            <w:tcW w:w="6634" w:type="dxa"/>
          </w:tcPr>
          <w:p w14:paraId="1721A37D" w14:textId="36C83FCB"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00CF6E74" w:rsidRPr="00411C8B">
              <w:rPr>
                <w:rFonts w:cs="Arial"/>
              </w:rPr>
              <w:t>,</w:t>
            </w:r>
            <w:r w:rsidR="00CF6E74" w:rsidRPr="00411C8B">
              <w:rPr>
                <w:rFonts w:cs="Arial"/>
                <w:b/>
                <w:bCs/>
              </w:rPr>
              <w:t xml:space="preserve"> </w:t>
            </w:r>
            <w:r w:rsidR="00CF6E74" w:rsidRPr="00411C8B">
              <w:rPr>
                <w:rFonts w:cs="Arial"/>
              </w:rPr>
              <w:t xml:space="preserve">and/or a </w:t>
            </w:r>
            <w:r w:rsidR="00CF6E74" w:rsidRPr="00411C8B">
              <w:rPr>
                <w:rFonts w:cs="Arial"/>
                <w:b/>
                <w:bCs/>
              </w:rPr>
              <w:t>Competitively Appointed Transmission</w:t>
            </w:r>
            <w:r w:rsidR="00CF6E74" w:rsidRPr="00411C8B">
              <w:rPr>
                <w:rFonts w:cs="Arial"/>
              </w:rPr>
              <w:t xml:space="preserve"> </w:t>
            </w:r>
            <w:r w:rsidR="00CF6E74" w:rsidRPr="00411C8B">
              <w:rPr>
                <w:rFonts w:cs="Arial"/>
                <w:b/>
                <w:bCs/>
              </w:rPr>
              <w:t>Licensee</w:t>
            </w:r>
            <w:r w:rsidR="00CF6E74" w:rsidRPr="00411C8B">
              <w:rPr>
                <w:rFonts w:cs="Arial"/>
              </w:rPr>
              <w:t xml:space="preserve"> with</w:t>
            </w:r>
            <w:r w:rsidR="00CF6E74" w:rsidRPr="00411C8B">
              <w:rPr>
                <w:rFonts w:cs="Arial"/>
                <w:b/>
                <w:bCs/>
              </w:rPr>
              <w:t xml:space="preserve"> Plant </w:t>
            </w:r>
            <w:r w:rsidR="00CF6E74" w:rsidRPr="00411C8B">
              <w:rPr>
                <w:rFonts w:cs="Arial"/>
              </w:rPr>
              <w:t>and</w:t>
            </w:r>
            <w:r w:rsidR="00CF6E74" w:rsidRPr="00411C8B">
              <w:rPr>
                <w:rFonts w:cs="Arial"/>
                <w:b/>
                <w:bCs/>
              </w:rPr>
              <w:t xml:space="preserve"> Apparatus </w:t>
            </w:r>
            <w:r w:rsidR="00CF6E74" w:rsidRPr="00411C8B">
              <w:rPr>
                <w:rFonts w:cs="Arial"/>
              </w:rPr>
              <w:t>located in either</w:t>
            </w:r>
            <w:r w:rsidR="00CF6E74" w:rsidRPr="00411C8B">
              <w:rPr>
                <w:rFonts w:cs="Arial"/>
                <w:b/>
                <w:bCs/>
              </w:rPr>
              <w:t xml:space="preserve"> SPT’s </w:t>
            </w:r>
            <w:r w:rsidR="00CF6E74" w:rsidRPr="00411C8B">
              <w:rPr>
                <w:rFonts w:cs="Arial"/>
              </w:rPr>
              <w:t>or</w:t>
            </w:r>
            <w:r w:rsidR="00CF6E74" w:rsidRPr="00411C8B">
              <w:rPr>
                <w:rFonts w:cs="Arial"/>
                <w:b/>
                <w:bCs/>
              </w:rPr>
              <w:t xml:space="preserve"> SHETL’s Transmission Area</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555D5572"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00EE6B10" w:rsidRPr="00CB0BEF">
              <w:rPr>
                <w:rFonts w:cs="Arial"/>
              </w:rPr>
              <w:t xml:space="preserve"> or any </w:t>
            </w:r>
            <w:r w:rsidR="00EE6B10" w:rsidRPr="00CB0BEF">
              <w:rPr>
                <w:rFonts w:cs="Arial"/>
                <w:b/>
                <w:bCs/>
              </w:rPr>
              <w:t>Competitively Appointed Transmission Licensee</w:t>
            </w:r>
            <w:r w:rsidR="00EE6B10" w:rsidRPr="00CB0BEF">
              <w:rPr>
                <w:rFonts w:cs="Arial"/>
              </w:rPr>
              <w:t xml:space="preserve"> with </w:t>
            </w:r>
            <w:r w:rsidR="00EE6B10" w:rsidRPr="00CB0BEF">
              <w:rPr>
                <w:rFonts w:cs="Arial"/>
                <w:b/>
                <w:bCs/>
              </w:rPr>
              <w:t>Plant</w:t>
            </w:r>
            <w:r w:rsidR="00EE6B10" w:rsidRPr="00CB0BEF">
              <w:rPr>
                <w:rFonts w:cs="Arial"/>
              </w:rPr>
              <w:t xml:space="preserve"> and </w:t>
            </w:r>
            <w:r w:rsidR="00EE6B10" w:rsidRPr="00CB0BEF">
              <w:rPr>
                <w:rFonts w:cs="Arial"/>
                <w:b/>
                <w:bCs/>
              </w:rPr>
              <w:t>Apparatus</w:t>
            </w:r>
            <w:r w:rsidR="00EE6B10" w:rsidRPr="00CB0BEF">
              <w:rPr>
                <w:rFonts w:cs="Arial"/>
              </w:rPr>
              <w:t xml:space="preserve"> located in </w:t>
            </w:r>
            <w:r w:rsidR="00EE6B10" w:rsidRPr="00CB0BEF">
              <w:rPr>
                <w:rFonts w:cs="Arial"/>
                <w:b/>
                <w:bCs/>
              </w:rPr>
              <w:t>NGET’s</w:t>
            </w:r>
            <w:r w:rsidR="00EE6B10" w:rsidRPr="00CB0BEF">
              <w:rPr>
                <w:rFonts w:cs="Arial"/>
              </w:rPr>
              <w:t xml:space="preserve">, </w:t>
            </w:r>
            <w:r w:rsidR="00EE6B10" w:rsidRPr="00CB0BEF">
              <w:rPr>
                <w:rFonts w:cs="Arial"/>
                <w:b/>
                <w:bCs/>
              </w:rPr>
              <w:t>SPT’s</w:t>
            </w:r>
            <w:r w:rsidR="00EE6B10" w:rsidRPr="00CB0BEF">
              <w:rPr>
                <w:rFonts w:cs="Arial"/>
              </w:rPr>
              <w:t xml:space="preserve"> or </w:t>
            </w:r>
            <w:r w:rsidR="00EE6B10" w:rsidRPr="00CB0BEF">
              <w:rPr>
                <w:rFonts w:cs="Arial"/>
                <w:b/>
                <w:bCs/>
              </w:rPr>
              <w:t>SHETL’s</w:t>
            </w:r>
            <w:r w:rsidR="00EE6B10" w:rsidRPr="00CB0BEF">
              <w:rPr>
                <w:rFonts w:cs="Arial"/>
              </w:rPr>
              <w:t xml:space="preserve"> </w:t>
            </w:r>
            <w:r w:rsidR="00EE6B10" w:rsidRPr="00CB0BEF">
              <w:rPr>
                <w:rFonts w:cs="Arial"/>
                <w:b/>
                <w:bCs/>
              </w:rPr>
              <w:t>Transmission Area</w:t>
            </w:r>
            <w:r w:rsidR="00EE6B10" w:rsidRPr="00CB0BEF">
              <w:rPr>
                <w:rFonts w:cs="Arial"/>
              </w:rPr>
              <w:t xml:space="preserve"> as appropriate</w:t>
            </w:r>
            <w:r w:rsidR="00EE6B10" w:rsidRPr="00EE6B10">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 xml:space="preserve">Plant </w:t>
            </w:r>
            <w:proofErr w:type="spellStart"/>
            <w:r w:rsidR="00D039CA" w:rsidRPr="00D039CA">
              <w:rPr>
                <w:rFonts w:cs="Arial"/>
                <w:b/>
                <w:bCs/>
              </w:rPr>
              <w:t>Capablity</w:t>
            </w:r>
            <w:proofErr w:type="spellEnd"/>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lastRenderedPageBreak/>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02AB466E" w:rsidR="00EB1E5D" w:rsidRPr="00A24C6C" w:rsidRDefault="00EB1E5D" w:rsidP="00EB1E5D">
            <w:pPr>
              <w:pStyle w:val="Arial11Bold"/>
              <w:rPr>
                <w:rFonts w:cs="Arial"/>
              </w:rPr>
            </w:pPr>
          </w:p>
        </w:tc>
        <w:tc>
          <w:tcPr>
            <w:tcW w:w="6634" w:type="dxa"/>
          </w:tcPr>
          <w:p w14:paraId="7D8E70D3" w14:textId="0FDAB80C" w:rsidR="00EB1E5D" w:rsidRPr="00A24C6C" w:rsidRDefault="00EB1E5D" w:rsidP="00EB1E5D">
            <w:pPr>
              <w:pStyle w:val="TableArial11"/>
              <w:rPr>
                <w:rFonts w:cs="Arial"/>
              </w:rPr>
            </w:pP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Safety From The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lastRenderedPageBreak/>
              <w:t>Scottish Transmission System</w:t>
            </w:r>
          </w:p>
        </w:tc>
        <w:tc>
          <w:tcPr>
            <w:tcW w:w="6634" w:type="dxa"/>
          </w:tcPr>
          <w:p w14:paraId="78AAAC1A" w14:textId="375CA40C"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00AA3C6A" w:rsidRPr="00411C8B">
              <w:rPr>
                <w:rFonts w:cs="Arial"/>
              </w:rPr>
              <w:t>, any</w:t>
            </w:r>
            <w:r w:rsidR="00AA3C6A" w:rsidRPr="00411C8B">
              <w:rPr>
                <w:rFonts w:cs="Arial"/>
                <w:b/>
                <w:bCs/>
              </w:rPr>
              <w:t> Competitively Appointed Transmission Licensee’s Transmission System</w:t>
            </w:r>
            <w:r w:rsidR="00AA3C6A" w:rsidRPr="00411C8B">
              <w:rPr>
                <w:rFonts w:cs="Arial"/>
              </w:rPr>
              <w:t xml:space="preserve"> with</w:t>
            </w:r>
            <w:r w:rsidR="00AA3C6A" w:rsidRPr="00411C8B">
              <w:rPr>
                <w:rFonts w:cs="Arial"/>
                <w:b/>
                <w:bCs/>
              </w:rPr>
              <w:t xml:space="preserve"> Plant </w:t>
            </w:r>
            <w:r w:rsidR="00AA3C6A" w:rsidRPr="00411C8B">
              <w:rPr>
                <w:rFonts w:cs="Arial"/>
              </w:rPr>
              <w:t xml:space="preserve">and </w:t>
            </w:r>
            <w:r w:rsidR="00AA3C6A" w:rsidRPr="00411C8B">
              <w:rPr>
                <w:rFonts w:cs="Arial"/>
                <w:b/>
                <w:bCs/>
              </w:rPr>
              <w:t xml:space="preserve">Apparatus </w:t>
            </w:r>
            <w:r w:rsidR="00AA3C6A" w:rsidRPr="00411C8B">
              <w:rPr>
                <w:rFonts w:cs="Arial"/>
              </w:rPr>
              <w:t>located in</w:t>
            </w:r>
            <w:r w:rsidR="00AA3C6A" w:rsidRPr="00411C8B">
              <w:rPr>
                <w:rFonts w:cs="Arial"/>
                <w:b/>
                <w:bCs/>
              </w:rPr>
              <w:t xml:space="preserve"> SPT’s </w:t>
            </w:r>
            <w:r w:rsidR="00AA3C6A" w:rsidRPr="00411C8B">
              <w:rPr>
                <w:rFonts w:cs="Arial"/>
              </w:rPr>
              <w:t>or</w:t>
            </w:r>
            <w:r w:rsidR="00AA3C6A" w:rsidRPr="00411C8B">
              <w:rPr>
                <w:rFonts w:cs="Arial"/>
                <w:b/>
                <w:bCs/>
              </w:rPr>
              <w:t xml:space="preserve"> SHETL's Transmission Area</w:t>
            </w:r>
            <w:r w:rsidRPr="007E0B31">
              <w:rPr>
                <w:rFonts w:cs="Arial"/>
              </w:rPr>
              <w:t xml:space="preserve"> and any </w:t>
            </w:r>
            <w:r w:rsidRPr="007E0B31">
              <w:rPr>
                <w:rFonts w:cs="Arial"/>
                <w:b/>
              </w:rPr>
              <w:t>Scottish Offshore Transmission Systems</w:t>
            </w:r>
            <w:r w:rsidRPr="007E0B31">
              <w:rPr>
                <w:rFonts w:cs="Arial"/>
              </w:rPr>
              <w:t>.</w:t>
            </w:r>
            <w:r w:rsidR="00AA3C6A" w:rsidRPr="00AA3C6A">
              <w:rPr>
                <w:rFonts w:cs="Arial"/>
              </w:rPr>
              <w:t> </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80E2B22"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w:t>
            </w:r>
            <w:r w:rsidR="2C5C7B1A" w:rsidRPr="38E6A229">
              <w:rPr>
                <w:rFonts w:cs="Arial"/>
              </w:rPr>
              <w:t xml:space="preserve">and the </w:t>
            </w:r>
            <w:r w:rsidR="2C5C7B1A" w:rsidRPr="38E6A229">
              <w:rPr>
                <w:rFonts w:cs="Arial"/>
                <w:b/>
                <w:bCs/>
              </w:rPr>
              <w:t xml:space="preserve">ESO Licence </w:t>
            </w:r>
            <w:r w:rsidRPr="007E0B31">
              <w:rPr>
                <w:rFonts w:cs="Arial"/>
              </w:rPr>
              <w:t xml:space="preserve">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lastRenderedPageBreak/>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0D4956AE" w:rsidR="00EB1E5D" w:rsidRPr="007E0B31" w:rsidRDefault="00EB1E5D" w:rsidP="00EB1E5D">
            <w:pPr>
              <w:pStyle w:val="Arial11Bold"/>
              <w:rPr>
                <w:rFonts w:cs="Arial"/>
              </w:rPr>
            </w:pPr>
          </w:p>
        </w:tc>
        <w:tc>
          <w:tcPr>
            <w:tcW w:w="6634" w:type="dxa"/>
          </w:tcPr>
          <w:p w14:paraId="2C46A0D7" w14:textId="658347BE" w:rsidR="00EB1E5D" w:rsidRPr="007E0B31" w:rsidRDefault="00EB1E5D" w:rsidP="00EB1E5D">
            <w:pPr>
              <w:pStyle w:val="TableArial11"/>
              <w:rPr>
                <w:rFonts w:cs="Arial"/>
              </w:rPr>
            </w:pP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lastRenderedPageBreak/>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lastRenderedPageBreak/>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lastRenderedPageBreak/>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A6A4E42" w:rsidR="00EB1E5D" w:rsidRDefault="00EB1E5D" w:rsidP="00EB1E5D">
            <w:pPr>
              <w:pStyle w:val="TableArial11"/>
              <w:ind w:left="1195" w:hanging="475"/>
            </w:pPr>
            <w:r>
              <w:t xml:space="preserve">(a) </w:t>
            </w:r>
            <w:r>
              <w:tab/>
            </w:r>
            <w:r w:rsidR="43969EBD" w:rsidRPr="38E6A229">
              <w:rPr>
                <w:b/>
                <w:bCs/>
              </w:rPr>
              <w:t>Assimilated</w:t>
            </w:r>
            <w:r w:rsidRPr="00586705">
              <w:rPr>
                <w:b/>
              </w:rPr>
              <w:t xml:space="preserve">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r w:rsidRPr="007E0B31">
              <w:rPr>
                <w:rFonts w:cs="Arial"/>
              </w:rPr>
              <w:lastRenderedPageBreak/>
              <w:t>Subtransmission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The amount of MW (in whole MW) produced at the moment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lastRenderedPageBreak/>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6FBBC1F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w:t>
            </w:r>
            <w:del w:id="55" w:author="Stuart McLarnon [NESO]" w:date="2025-09-09T15:10:00Z" w16du:dateUtc="2025-09-09T14:10:00Z">
              <w:r w:rsidR="00F81D7C" w:rsidRPr="007E0B31">
                <w:rPr>
                  <w:rFonts w:cs="Arial"/>
                  <w:color w:val="auto"/>
                </w:rPr>
                <w:delText>5</w:delText>
              </w:r>
            </w:del>
            <w:ins w:id="56" w:author="Stuart McLarnon [NESO]" w:date="2025-09-09T15:10:00Z" w16du:dateUtc="2025-09-09T14:10:00Z">
              <w:r w:rsidR="001E0FDB">
                <w:rPr>
                  <w:rFonts w:cs="Arial"/>
                  <w:color w:val="auto"/>
                </w:rPr>
                <w:t>2</w:t>
              </w:r>
            </w:ins>
            <w:r w:rsidRPr="007E0B31">
              <w:rPr>
                <w:rFonts w:cs="Arial"/>
                <w:color w:val="auto"/>
              </w:rPr>
              <w:t xml:space="preserve">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lastRenderedPageBreak/>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56B883EC"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0280385D" w:rsidRPr="38E6A229">
              <w:rPr>
                <w:b/>
                <w:bCs/>
              </w:rPr>
              <w:t>Assimilated</w:t>
            </w:r>
            <w:r w:rsidRPr="00875C87">
              <w:rPr>
                <w:b/>
              </w:rPr>
              <w:t xml:space="preserve">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on a monthly basis,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D24013A" w:rsidR="00EB1E5D" w:rsidRPr="007E0B31" w:rsidRDefault="00EB1E5D" w:rsidP="00EB1E5D">
            <w:pPr>
              <w:pStyle w:val="TableArial11"/>
              <w:rPr>
                <w:rFonts w:cs="Arial"/>
              </w:rPr>
            </w:pPr>
            <w:r w:rsidRPr="007E0B31">
              <w:rPr>
                <w:rFonts w:cs="Arial"/>
              </w:rPr>
              <w:t xml:space="preserve">Has the meaning set out in </w:t>
            </w:r>
            <w:r w:rsidR="7FBCF4BC" w:rsidRPr="00003E68">
              <w:rPr>
                <w:rFonts w:cs="Arial"/>
              </w:rPr>
              <w:t>the</w:t>
            </w:r>
            <w:r w:rsidR="7D9A43F1" w:rsidRPr="329F1AB0">
              <w:rPr>
                <w:rFonts w:cs="Arial"/>
                <w:b/>
                <w:bCs/>
              </w:rPr>
              <w:t xml:space="preserve"> </w:t>
            </w:r>
            <w:r w:rsidR="78231C80" w:rsidRPr="329F1AB0">
              <w:rPr>
                <w:rFonts w:cs="Arial"/>
                <w:b/>
                <w:bCs/>
              </w:rPr>
              <w:t>ESO</w:t>
            </w:r>
            <w:r w:rsidRPr="007E0B31">
              <w:rPr>
                <w:rFonts w:cs="Arial"/>
              </w:rPr>
              <w:t xml:space="preserve"> </w:t>
            </w:r>
            <w:r w:rsidRPr="007E0B31">
              <w:rPr>
                <w:rFonts w:cs="Arial"/>
                <w:b/>
              </w:rPr>
              <w:t>Licence</w:t>
            </w:r>
            <w:r w:rsidR="40E34A66" w:rsidRPr="329F1AB0">
              <w:rPr>
                <w:rFonts w:cs="Arial"/>
                <w:b/>
                <w:bCs/>
              </w:rPr>
              <w:t>.</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lastRenderedPageBreak/>
              <w:t>System Restoration Plan</w:t>
            </w:r>
          </w:p>
        </w:tc>
        <w:tc>
          <w:tcPr>
            <w:tcW w:w="6634" w:type="dxa"/>
          </w:tcPr>
          <w:p w14:paraId="3E074751" w14:textId="45105148"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2AFDC55D" w:rsidRPr="38E6A229">
              <w:rPr>
                <w:b/>
                <w:bCs/>
              </w:rPr>
              <w:t>Assimilated</w:t>
            </w:r>
            <w:r w:rsidRPr="00E77BDF">
              <w:rPr>
                <w:b/>
              </w:rPr>
              <w:t xml:space="preserve">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System to Demand Intertrip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634" w:type="dxa"/>
          </w:tcPr>
          <w:p w14:paraId="3E1A2B55" w14:textId="61971953" w:rsidR="00EB1E5D" w:rsidRPr="007E0B31" w:rsidRDefault="00EB1E5D" w:rsidP="00EB1E5D">
            <w:pPr>
              <w:pStyle w:val="TableArial11"/>
              <w:rPr>
                <w:rFonts w:cs="Arial"/>
              </w:rPr>
            </w:pPr>
            <w:bookmarkStart w:id="57"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7"/>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634" w:type="dxa"/>
          </w:tcPr>
          <w:p w14:paraId="62BA3C3F" w14:textId="7BBA8F9D" w:rsidR="00EB1E5D" w:rsidRPr="007E0B31" w:rsidRDefault="00EB1E5D" w:rsidP="00EB1E5D">
            <w:pPr>
              <w:pStyle w:val="TableArial11"/>
              <w:rPr>
                <w:rFonts w:cs="Arial"/>
              </w:rPr>
            </w:pPr>
            <w:bookmarkStart w:id="58"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8"/>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lastRenderedPageBreak/>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1176EC91"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7A10906C" w:rsidRPr="38E6A229">
              <w:rPr>
                <w:b/>
                <w:bCs/>
              </w:rPr>
              <w:t>Assimilated</w:t>
            </w:r>
            <w:r w:rsidRPr="00875FA6">
              <w:rPr>
                <w:b/>
              </w:rPr>
              <w:t xml:space="preserve">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5F00CBCF" w:rsidR="00EB1E5D" w:rsidRPr="007E0B31" w:rsidRDefault="67309E31" w:rsidP="00EB1E5D">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r w:rsidR="00F81D7C" w:rsidRPr="38E6A229">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157BEEAF" w:rsidR="00EB1E5D" w:rsidRPr="00A438EF" w:rsidRDefault="00EB1E5D" w:rsidP="00EB1E5D">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EB1E5D" w:rsidRPr="00CE4CCF" w:rsidRDefault="008D1AD0" w:rsidP="00AF6DF2">
            <w:pPr>
              <w:pStyle w:val="Default"/>
              <w:jc w:val="both"/>
            </w:pPr>
            <w:r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Pr="002A73E9">
              <w:rPr>
                <w:sz w:val="20"/>
                <w:szCs w:val="20"/>
              </w:rPr>
              <w:t xml:space="preserve">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Pr="002A73E9">
              <w:rPr>
                <w:sz w:val="20"/>
                <w:szCs w:val="20"/>
              </w:rPr>
              <w:t xml:space="preserve"> </w:t>
            </w:r>
            <w:r w:rsidR="00AF3052" w:rsidRPr="002A73E9">
              <w:rPr>
                <w:sz w:val="20"/>
                <w:szCs w:val="20"/>
              </w:rPr>
              <w:t xml:space="preserve">to </w:t>
            </w:r>
            <w:r w:rsidRPr="002A73E9">
              <w:rPr>
                <w:sz w:val="20"/>
                <w:szCs w:val="20"/>
              </w:rPr>
              <w:t xml:space="preserve">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within a defined time period</w:t>
            </w:r>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ffic</w:t>
            </w:r>
            <w:r w:rsidR="00B91C7E">
              <w:rPr>
                <w:sz w:val="20"/>
                <w:szCs w:val="20"/>
              </w:rPr>
              <w:t>i</w:t>
            </w:r>
            <w:r w:rsidR="00BF0728" w:rsidRPr="002A73E9">
              <w:rPr>
                <w:sz w:val="20"/>
                <w:szCs w:val="20"/>
              </w:rPr>
              <w:t xml:space="preserve">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5B2259FC"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sidR="00793315">
              <w:t xml:space="preserve"> </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lastRenderedPageBreak/>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57E2F295" w:rsidR="00EB1E5D" w:rsidRPr="007E0B31" w:rsidRDefault="00E9642F" w:rsidP="00EB1E5D">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w:t>
            </w:r>
            <w:r w:rsidR="00EB1E5D" w:rsidRPr="007E0B31">
              <w:rPr>
                <w:rFonts w:cs="Arial"/>
              </w:rPr>
              <w:t xml:space="preserve"> </w:t>
            </w:r>
            <w:r w:rsidR="00EB1E5D">
              <w:rPr>
                <w:rFonts w:cs="Arial"/>
                <w:b/>
              </w:rPr>
              <w:t>NGET</w:t>
            </w:r>
            <w:r w:rsidR="00EB1E5D" w:rsidRPr="007E0B31">
              <w:rPr>
                <w:rFonts w:cs="Arial"/>
                <w:b/>
              </w:rPr>
              <w:t>’s Transmission Area</w:t>
            </w:r>
            <w:r w:rsidR="00EB1E5D" w:rsidRPr="007E0B31">
              <w:rPr>
                <w:rFonts w:cs="Arial"/>
              </w:rPr>
              <w:t>,</w:t>
            </w:r>
            <w:r w:rsidR="00EB1E5D" w:rsidRPr="007E0B31">
              <w:rPr>
                <w:rFonts w:cs="Arial"/>
                <w:b/>
              </w:rPr>
              <w:t xml:space="preserve"> </w:t>
            </w:r>
            <w:r w:rsidR="00EB1E5D" w:rsidRPr="007E0B31">
              <w:rPr>
                <w:rFonts w:cs="Arial"/>
              </w:rPr>
              <w:t xml:space="preserve">a </w:t>
            </w:r>
            <w:r w:rsidR="00EB1E5D" w:rsidRPr="007E0B31">
              <w:rPr>
                <w:rFonts w:cs="Arial"/>
                <w:b/>
              </w:rPr>
              <w:t xml:space="preserve">Transmission </w:t>
            </w:r>
            <w:r w:rsidR="00EB1E5D" w:rsidRPr="007E0B31">
              <w:rPr>
                <w:rFonts w:cs="Arial"/>
              </w:rPr>
              <w:t xml:space="preserve">circuit which connects a </w:t>
            </w:r>
            <w:r w:rsidR="00EB1E5D" w:rsidRPr="007E0B31">
              <w:rPr>
                <w:rFonts w:cs="Arial"/>
                <w:b/>
              </w:rPr>
              <w:t xml:space="preserve">System </w:t>
            </w:r>
            <w:r w:rsidR="00EB1E5D" w:rsidRPr="007E0B31">
              <w:rPr>
                <w:rFonts w:cs="Arial"/>
              </w:rPr>
              <w:t xml:space="preserve">operating at a voltage above 132kV to a </w:t>
            </w:r>
            <w:r w:rsidR="00EB1E5D" w:rsidRPr="007E0B31">
              <w:rPr>
                <w:rFonts w:cs="Arial"/>
                <w:b/>
              </w:rPr>
              <w:t xml:space="preserve">System </w:t>
            </w:r>
            <w:r w:rsidR="00EB1E5D" w:rsidRPr="007E0B31">
              <w:rPr>
                <w:rFonts w:cs="Arial"/>
              </w:rPr>
              <w:t>operating at a voltage of 132kV or below</w:t>
            </w:r>
            <w:r w:rsidRPr="00E9642F">
              <w:rPr>
                <w:rFonts w:cs="Arial"/>
              </w:rPr>
              <w:t> </w:t>
            </w:r>
          </w:p>
          <w:p w14:paraId="23474DE0" w14:textId="1BAEF8EF"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and</w:t>
            </w:r>
            <w:r w:rsidR="00E9642F" w:rsidRPr="00E9642F">
              <w:rPr>
                <w:rFonts w:cs="Arial"/>
              </w:rPr>
              <w:t xml:space="preserve"> </w:t>
            </w:r>
            <w:r w:rsidR="00E9642F" w:rsidRPr="00E9642F">
              <w:rPr>
                <w:rFonts w:cs="Arial"/>
                <w:b/>
                <w:bCs/>
              </w:rPr>
              <w:t>SPT’s Transmission Area</w:t>
            </w:r>
            <w:r w:rsidR="00E9642F" w:rsidRPr="00411C8B">
              <w:rPr>
                <w:rFonts w:cs="Arial"/>
              </w:rPr>
              <w:t>,</w:t>
            </w:r>
            <w:r w:rsidR="00E9642F" w:rsidRPr="00411C8B">
              <w:rPr>
                <w:rFonts w:cs="Arial"/>
                <w:b/>
                <w:bCs/>
              </w:rPr>
              <w:t xml:space="preserve"> </w:t>
            </w:r>
            <w:r w:rsidR="00E9642F" w:rsidRPr="00411C8B">
              <w:rPr>
                <w:rFonts w:cs="Arial"/>
              </w:rPr>
              <w:t xml:space="preserve">or a </w:t>
            </w:r>
            <w:r w:rsidR="00E9642F" w:rsidRPr="00411C8B">
              <w:rPr>
                <w:rFonts w:cs="Arial"/>
                <w:b/>
                <w:bCs/>
              </w:rPr>
              <w:t xml:space="preserve">Competitively Appointed Transmission Licensee </w:t>
            </w:r>
            <w:r w:rsidR="00E9642F" w:rsidRPr="00411C8B">
              <w:rPr>
                <w:rFonts w:cs="Arial"/>
              </w:rPr>
              <w:t xml:space="preserve">with </w:t>
            </w:r>
            <w:r w:rsidR="00E9642F" w:rsidRPr="00411C8B">
              <w:rPr>
                <w:rFonts w:cs="Arial"/>
                <w:b/>
                <w:bCs/>
              </w:rPr>
              <w:t xml:space="preserve">Plant </w:t>
            </w:r>
            <w:r w:rsidR="00E9642F" w:rsidRPr="00411C8B">
              <w:rPr>
                <w:rFonts w:cs="Arial"/>
              </w:rPr>
              <w:t xml:space="preserve">and </w:t>
            </w:r>
            <w:r w:rsidR="00E9642F" w:rsidRPr="00411C8B">
              <w:rPr>
                <w:rFonts w:cs="Arial"/>
                <w:b/>
                <w:bCs/>
              </w:rPr>
              <w:t>Apparatus</w:t>
            </w:r>
            <w:r w:rsidR="00E9642F" w:rsidRPr="00411C8B">
              <w:rPr>
                <w:rFonts w:cs="Arial"/>
              </w:rPr>
              <w:t xml:space="preserve"> located in </w:t>
            </w:r>
            <w:r w:rsidR="00E9642F" w:rsidRPr="00411C8B">
              <w:rPr>
                <w:rFonts w:cs="Arial"/>
                <w:b/>
                <w:bCs/>
              </w:rPr>
              <w:t xml:space="preserve">SHETL’s Transmission Area </w:t>
            </w:r>
            <w:r w:rsidR="00E9642F" w:rsidRPr="00411C8B">
              <w:rPr>
                <w:rFonts w:cs="Arial"/>
              </w:rPr>
              <w:t>and/or</w:t>
            </w:r>
            <w:r w:rsidRPr="007E0B31">
              <w:rPr>
                <w:rFonts w:cs="Arial"/>
              </w:rPr>
              <w:t xml:space="preserve"> </w:t>
            </w:r>
            <w:r w:rsidRPr="007E0B31">
              <w:rPr>
                <w:rFonts w:cs="Arial"/>
                <w:b/>
              </w:rPr>
              <w:t>SPT’s</w:t>
            </w:r>
            <w:r w:rsidRPr="009A2CEB">
              <w:t xml:space="preserve"> </w:t>
            </w:r>
            <w:r w:rsidRPr="007E0B31">
              <w:rPr>
                <w:rFonts w:cs="Arial"/>
                <w:b/>
              </w:rPr>
              <w:t>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r w:rsidR="00E9642F" w:rsidRPr="00E9642F">
              <w:rPr>
                <w:rFonts w:cs="Arial"/>
              </w:rPr>
              <w:t> </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59F53E76" w:rsidR="00EB1E5D" w:rsidRPr="007E0B31" w:rsidRDefault="79B81D48" w:rsidP="00EB1E5D">
            <w:pPr>
              <w:pStyle w:val="TableArial11"/>
              <w:rPr>
                <w:rFonts w:cs="Arial"/>
              </w:rPr>
            </w:pPr>
            <w:r w:rsidRPr="38E6A229">
              <w:rPr>
                <w:rFonts w:cs="Arial"/>
              </w:rPr>
              <w:t>A</w:t>
            </w:r>
            <w:r w:rsidR="00F81D7C" w:rsidRPr="38E6A229">
              <w:rPr>
                <w:rFonts w:cs="Arial"/>
              </w:rPr>
              <w:t>ny</w:t>
            </w:r>
            <w:r w:rsidR="00EB1E5D" w:rsidRPr="007E0B31">
              <w:rPr>
                <w:rFonts w:cs="Arial"/>
              </w:rPr>
              <w:t xml:space="preserve"> </w:t>
            </w:r>
            <w:r w:rsidR="00EB1E5D" w:rsidRPr="007E0B31">
              <w:rPr>
                <w:rFonts w:cs="Arial"/>
                <w:b/>
              </w:rPr>
              <w:t>Onshore Transmission Licensee</w:t>
            </w:r>
            <w:r w:rsidR="00EB1E5D" w:rsidRPr="007E0B31">
              <w:rPr>
                <w:rFonts w:cs="Arial"/>
              </w:rPr>
              <w:t xml:space="preserve"> or </w:t>
            </w:r>
            <w:r w:rsidR="00EB1E5D" w:rsidRPr="007E0B31">
              <w:rPr>
                <w:rFonts w:cs="Arial"/>
                <w:b/>
              </w:rPr>
              <w:t>Offshore Transmission Licensee</w:t>
            </w:r>
            <w:r w:rsidR="00EB1E5D" w:rsidRPr="00A87826">
              <w:rPr>
                <w:rFonts w:cs="Arial"/>
                <w:bCs/>
              </w:rPr>
              <w:t>.</w:t>
            </w:r>
            <w:r w:rsidR="00EB1E5D"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lastRenderedPageBreak/>
              <w:t>Transmission System</w:t>
            </w:r>
          </w:p>
        </w:tc>
        <w:tc>
          <w:tcPr>
            <w:tcW w:w="6634" w:type="dxa"/>
          </w:tcPr>
          <w:p w14:paraId="24B9FA41" w14:textId="77777777" w:rsidR="00F81D7C" w:rsidRDefault="00EB1E5D"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0DC24DF5" w14:textId="77777777" w:rsidR="00D95034" w:rsidRPr="00D95034" w:rsidRDefault="00D95034" w:rsidP="00D95034">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72356846" w14:textId="77777777" w:rsidR="00D95034" w:rsidRPr="00D95034" w:rsidRDefault="00D95034" w:rsidP="00D95034">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EE2F15" w:rsidR="00EB1E5D" w:rsidRPr="007E0B31" w:rsidRDefault="00D95034" w:rsidP="00EB1E5D">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lastRenderedPageBreak/>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59" w:name="_DV_C47"/>
            <w:r w:rsidRPr="007E0B31">
              <w:rPr>
                <w:rFonts w:cs="Arial"/>
              </w:rPr>
              <w:t>Unresolved Issues</w:t>
            </w:r>
            <w:bookmarkEnd w:id="59"/>
          </w:p>
        </w:tc>
        <w:tc>
          <w:tcPr>
            <w:tcW w:w="6634" w:type="dxa"/>
          </w:tcPr>
          <w:p w14:paraId="12917A3C" w14:textId="564B64BE" w:rsidR="00EB1E5D" w:rsidRPr="007E0B31" w:rsidRDefault="00EB1E5D" w:rsidP="00EB1E5D">
            <w:pPr>
              <w:pStyle w:val="TableArial11"/>
              <w:rPr>
                <w:rFonts w:cs="Arial"/>
              </w:rPr>
            </w:pPr>
            <w:bookmarkStart w:id="60"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60"/>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61" w:name="_DV_C49"/>
            <w:r w:rsidRPr="007E0B31">
              <w:rPr>
                <w:rFonts w:cs="Arial"/>
              </w:rPr>
              <w:t>User Data File Structure</w:t>
            </w:r>
            <w:bookmarkEnd w:id="61"/>
          </w:p>
        </w:tc>
        <w:tc>
          <w:tcPr>
            <w:tcW w:w="6634" w:type="dxa"/>
          </w:tcPr>
          <w:p w14:paraId="475B944D" w14:textId="77258ADD" w:rsidR="00EB1E5D" w:rsidRPr="007E0B31" w:rsidRDefault="00EB1E5D" w:rsidP="00EB1E5D">
            <w:pPr>
              <w:pStyle w:val="TableArial11"/>
              <w:rPr>
                <w:rFonts w:cs="Arial"/>
              </w:rPr>
            </w:pPr>
            <w:bookmarkStart w:id="62"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62"/>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63" w:name="_DV_C51"/>
            <w:r w:rsidRPr="007E0B31">
              <w:rPr>
                <w:rFonts w:cs="Arial"/>
              </w:rPr>
              <w:t>User Self Certification of Compliance</w:t>
            </w:r>
            <w:bookmarkEnd w:id="63"/>
          </w:p>
        </w:tc>
        <w:tc>
          <w:tcPr>
            <w:tcW w:w="6634" w:type="dxa"/>
          </w:tcPr>
          <w:p w14:paraId="0B00A7D2" w14:textId="77777777" w:rsidR="00EB1E5D" w:rsidRPr="007E0B31" w:rsidRDefault="00EB1E5D" w:rsidP="00EB1E5D">
            <w:pPr>
              <w:pStyle w:val="TableArial11"/>
              <w:rPr>
                <w:rFonts w:cs="Arial"/>
              </w:rPr>
            </w:pPr>
            <w:bookmarkStart w:id="64" w:name="_DV_C52"/>
            <w:r w:rsidRPr="007E0B31">
              <w:rPr>
                <w:rFonts w:cs="Arial"/>
              </w:rPr>
              <w:t>A certificate, in the form attached at CP.A.2</w:t>
            </w:r>
            <w:bookmarkStart w:id="65" w:name="_DV_C53"/>
            <w:bookmarkEnd w:id="64"/>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6" w:name="_DV_C56"/>
            <w:bookmarkEnd w:id="65"/>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6"/>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lastRenderedPageBreak/>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634" w:type="dxa"/>
          </w:tcPr>
          <w:p w14:paraId="6382FA56" w14:textId="266D53CF" w:rsidR="00EB1E5D" w:rsidRDefault="00EB1E5D" w:rsidP="00EB1E5D">
            <w:pPr>
              <w:pStyle w:val="TableArial11"/>
              <w:rPr>
                <w:rFonts w:cs="Arial"/>
              </w:rPr>
            </w:pPr>
            <w:r w:rsidRPr="007E0B31">
              <w:rPr>
                <w:rFonts w:cs="Arial"/>
              </w:rPr>
              <w:t>A point at which</w:t>
            </w:r>
            <w:r>
              <w:rPr>
                <w:rFonts w:cs="Arial"/>
              </w:rPr>
              <w:t>;</w:t>
            </w:r>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Power Generating Module</w:t>
            </w:r>
            <w:r w:rsidR="00827D48" w:rsidRPr="007E0B31">
              <w:rPr>
                <w:rFonts w:cs="Arial"/>
              </w:rPr>
              <w:t>,</w:t>
            </w:r>
            <w:r w:rsidR="00EB1E5D" w:rsidRPr="00D9732F">
              <w:rPr>
                <w:rFonts w:cs="Arial"/>
                <w:bCs/>
              </w:rPr>
              <w:t>;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r w:rsidR="00827D48" w:rsidRPr="007E0B31">
              <w:rPr>
                <w:rFonts w:cs="Arial"/>
              </w:rPr>
              <w:t xml:space="preserve">, </w:t>
            </w:r>
            <w:r w:rsidR="00EB1E5D" w:rsidRPr="00D9732F">
              <w:rPr>
                <w:rFonts w:cs="Arial"/>
                <w:bCs/>
              </w:rPr>
              <w:t>;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lastRenderedPageBreak/>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849663"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00762DBA">
        <w:rPr>
          <w:b/>
        </w:rPr>
        <w:t xml:space="preserve">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052F37F8" w:rsidR="00693DE7" w:rsidRPr="00693DE7" w:rsidRDefault="00693DE7" w:rsidP="00791ED2">
      <w:pPr>
        <w:pStyle w:val="Level2Text"/>
        <w:jc w:val="both"/>
        <w:rPr>
          <w:rFonts w:cs="Arial"/>
        </w:rPr>
      </w:pPr>
      <w:bookmarkStart w:id="67"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52558D52" w:rsidRPr="38E6A229">
        <w:rPr>
          <w:b/>
          <w:bCs/>
        </w:rPr>
        <w:t>Assimilated</w:t>
      </w:r>
      <w:r w:rsidRPr="00693DE7">
        <w:rPr>
          <w:b/>
        </w:rPr>
        <w:t xml:space="preserve"> Law</w:t>
      </w:r>
      <w:r w:rsidRPr="00693DE7">
        <w:t>, as such regulation may be amended.</w:t>
      </w:r>
      <w:bookmarkEnd w:id="6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2"/>
      <w:footerReference w:type="default" r:id="rId13"/>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863C0" w14:textId="77777777" w:rsidR="009A2CEB" w:rsidRDefault="009A2CEB" w:rsidP="008F1F3E">
      <w:pPr>
        <w:pStyle w:val="Header"/>
      </w:pPr>
      <w:r>
        <w:separator/>
      </w:r>
    </w:p>
  </w:endnote>
  <w:endnote w:type="continuationSeparator" w:id="0">
    <w:p w14:paraId="0A23351E" w14:textId="77777777" w:rsidR="009A2CEB" w:rsidRDefault="009A2CEB" w:rsidP="008F1F3E">
      <w:pPr>
        <w:pStyle w:val="Header"/>
      </w:pPr>
      <w:r>
        <w:continuationSeparator/>
      </w:r>
    </w:p>
  </w:endnote>
  <w:endnote w:type="continuationNotice" w:id="1">
    <w:p w14:paraId="7B24ABB6" w14:textId="77777777" w:rsidR="009A2CEB" w:rsidRDefault="009A2C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5B8AF26"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77122D">
      <w:rPr>
        <w:rStyle w:val="PageNumber"/>
        <w:sz w:val="16"/>
        <w:szCs w:val="16"/>
      </w:rPr>
      <w:t>31</w:t>
    </w:r>
    <w:r>
      <w:rPr>
        <w:rStyle w:val="PageNumber"/>
        <w:sz w:val="16"/>
        <w:szCs w:val="16"/>
      </w:rPr>
      <w:tab/>
      <w:t>GD</w:t>
    </w:r>
    <w:r w:rsidRPr="002B5019">
      <w:rPr>
        <w:rStyle w:val="PageNumber"/>
        <w:sz w:val="16"/>
        <w:szCs w:val="16"/>
      </w:rPr>
      <w:tab/>
    </w:r>
    <w:r w:rsidR="0077122D">
      <w:rPr>
        <w:sz w:val="16"/>
        <w:szCs w:val="16"/>
      </w:rPr>
      <w:t>08 April 2025</w:t>
    </w:r>
  </w:p>
  <w:p w14:paraId="60524C2E" w14:textId="39240312"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77122D">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F23E1" w14:textId="77777777" w:rsidR="009A2CEB" w:rsidRDefault="009A2CEB" w:rsidP="008F1F3E">
      <w:pPr>
        <w:pStyle w:val="Header"/>
      </w:pPr>
      <w:r>
        <w:separator/>
      </w:r>
    </w:p>
  </w:footnote>
  <w:footnote w:type="continuationSeparator" w:id="0">
    <w:p w14:paraId="099A417F" w14:textId="77777777" w:rsidR="009A2CEB" w:rsidRDefault="009A2CEB" w:rsidP="008F1F3E">
      <w:pPr>
        <w:pStyle w:val="Header"/>
      </w:pPr>
      <w:r>
        <w:continuationSeparator/>
      </w:r>
    </w:p>
  </w:footnote>
  <w:footnote w:type="continuationNotice" w:id="1">
    <w:p w14:paraId="1428CBFF" w14:textId="77777777" w:rsidR="009A2CEB" w:rsidRDefault="009A2C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McLarnon [NESO]">
    <w15:presenceInfo w15:providerId="AD" w15:userId="S::Stuart.McLarnon@neso.energy::2a05bd43-ac20-4bc8-a4b7-735817f190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C4E"/>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37FAA"/>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0FDB"/>
    <w:rsid w:val="001E17AF"/>
    <w:rsid w:val="001E192B"/>
    <w:rsid w:val="001E2363"/>
    <w:rsid w:val="001E2539"/>
    <w:rsid w:val="001E255C"/>
    <w:rsid w:val="001E265A"/>
    <w:rsid w:val="001E2E19"/>
    <w:rsid w:val="001E3350"/>
    <w:rsid w:val="001E3C4D"/>
    <w:rsid w:val="001E3F22"/>
    <w:rsid w:val="001E3F9E"/>
    <w:rsid w:val="001E42D7"/>
    <w:rsid w:val="001E5BE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A8B"/>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675AF"/>
    <w:rsid w:val="00272398"/>
    <w:rsid w:val="00272C70"/>
    <w:rsid w:val="0027380B"/>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5403"/>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607"/>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4DC"/>
    <w:rsid w:val="00576DD7"/>
    <w:rsid w:val="00576EA2"/>
    <w:rsid w:val="00577817"/>
    <w:rsid w:val="0058005E"/>
    <w:rsid w:val="0058042D"/>
    <w:rsid w:val="005805AB"/>
    <w:rsid w:val="005822EE"/>
    <w:rsid w:val="00582A16"/>
    <w:rsid w:val="00582A9E"/>
    <w:rsid w:val="00582B31"/>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2DA8"/>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4F0"/>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6F6B"/>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122D"/>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5CAD"/>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3D2E"/>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B49"/>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37697"/>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0801"/>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E79DA"/>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8B9"/>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36EC1"/>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4659"/>
    <w:rsid w:val="0099521A"/>
    <w:rsid w:val="00995332"/>
    <w:rsid w:val="00995501"/>
    <w:rsid w:val="0099613B"/>
    <w:rsid w:val="009A0CAC"/>
    <w:rsid w:val="009A0FC7"/>
    <w:rsid w:val="009A27F3"/>
    <w:rsid w:val="009A289B"/>
    <w:rsid w:val="009A2CE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82B"/>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644"/>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196"/>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6F2"/>
    <w:rsid w:val="00C46B3D"/>
    <w:rsid w:val="00C4790F"/>
    <w:rsid w:val="00C5044C"/>
    <w:rsid w:val="00C50F5C"/>
    <w:rsid w:val="00C51D39"/>
    <w:rsid w:val="00C520A2"/>
    <w:rsid w:val="00C526D4"/>
    <w:rsid w:val="00C53DFC"/>
    <w:rsid w:val="00C552C0"/>
    <w:rsid w:val="00C57009"/>
    <w:rsid w:val="00C57D44"/>
    <w:rsid w:val="00C6086E"/>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BCC"/>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184"/>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661"/>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3E1D"/>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E98"/>
    <w:rsid w:val="00EF3BC0"/>
    <w:rsid w:val="00EF41E5"/>
    <w:rsid w:val="00EF4E5E"/>
    <w:rsid w:val="00EF54B4"/>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44C"/>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9A2CEB"/>
  </w:style>
  <w:style w:type="character" w:customStyle="1" w:styleId="cf01">
    <w:name w:val="cf01"/>
    <w:basedOn w:val="DefaultParagraphFont"/>
    <w:rsid w:val="009A2CEB"/>
    <w:rPr>
      <w:rFonts w:ascii="Segoe UI" w:hAnsi="Segoe UI" w:cs="Segoe UI" w:hint="default"/>
      <w:sz w:val="18"/>
      <w:szCs w:val="18"/>
    </w:rPr>
  </w:style>
  <w:style w:type="character" w:customStyle="1" w:styleId="cf11">
    <w:name w:val="cf11"/>
    <w:basedOn w:val="DefaultParagraphFont"/>
    <w:rsid w:val="009A2CEB"/>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5ebc48a-dc9e-45bc-8496-b347132bae57" xsi:nil="true"/>
    <lcf76f155ced4ddcb4097134ff3c332f xmlns="63cc5491-11d0-42b6-aa67-deea8f49087f">
      <Terms xmlns="http://schemas.microsoft.com/office/infopath/2007/PartnerControls"/>
    </lcf76f155ced4ddcb4097134ff3c332f>
    <SharedWithUsers xmlns="2e3132a0-aaf2-4326-8928-c084593c093d">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purl.org/dc/elements/1.1/"/>
    <ds:schemaRef ds:uri="http://schemas.microsoft.com/office/2006/metadata/properties"/>
    <ds:schemaRef ds:uri="2e3132a0-aaf2-4326-8928-c084593c093d"/>
    <ds:schemaRef ds:uri="http://schemas.microsoft.com/office/2006/documentManagement/types"/>
    <ds:schemaRef ds:uri="35ebc48a-dc9e-45bc-8496-b347132bae57"/>
    <ds:schemaRef ds:uri="http://purl.org/dc/terms/"/>
    <ds:schemaRef ds:uri="http://schemas.microsoft.com/office/infopath/2007/PartnerControls"/>
    <ds:schemaRef ds:uri="6032ed8b-3e71-4b2f-ab7b-020545ac21c9"/>
    <ds:schemaRef ds:uri="http://purl.org/dc/dcmitype/"/>
    <ds:schemaRef ds:uri="http://schemas.openxmlformats.org/package/2006/metadata/core-properties"/>
    <ds:schemaRef ds:uri="63cc5491-11d0-42b6-aa67-deea8f49087f"/>
    <ds:schemaRef ds:uri="http://www.w3.org/XML/1998/namespace"/>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9961588C-AE38-4AAD-98BA-BBDB167A9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EC5FB6-A824-415C-9FE6-BDD000CBD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88</Pages>
  <Words>35636</Words>
  <Characters>191230</Characters>
  <Application>Microsoft Office Word</Application>
  <DocSecurity>0</DocSecurity>
  <Lines>1593</Lines>
  <Paragraphs>452</Paragraphs>
  <ScaleCrop>false</ScaleCrop>
  <Company>National Grid</Company>
  <LinksUpToDate>false</LinksUpToDate>
  <CharactersWithSpaces>226414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Stuart McLarnon [NESO]</cp:lastModifiedBy>
  <cp:revision>2</cp:revision>
  <cp:lastPrinted>2022-02-02T23:54:00Z</cp:lastPrinted>
  <dcterms:created xsi:type="dcterms:W3CDTF">2025-08-28T14:32:00Z</dcterms:created>
  <dcterms:modified xsi:type="dcterms:W3CDTF">2025-09-11T09:30:00Z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